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0333" w:type="dxa"/>
        <w:tblLook w:val="04A0" w:firstRow="1" w:lastRow="0" w:firstColumn="1" w:lastColumn="0" w:noHBand="0" w:noVBand="1"/>
      </w:tblPr>
      <w:tblGrid>
        <w:gridCol w:w="880"/>
        <w:gridCol w:w="2905"/>
        <w:gridCol w:w="6548"/>
      </w:tblGrid>
      <w:tr w:rsidR="00713A68" w:rsidRPr="006567F1" w14:paraId="6C944E24" w14:textId="77777777" w:rsidTr="6AEE61F3">
        <w:tc>
          <w:tcPr>
            <w:tcW w:w="378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35EF8C1" w14:textId="719108F1" w:rsidR="00713A68" w:rsidRPr="001052AB" w:rsidRDefault="48D673CB" w:rsidP="6AEE61F3">
            <w:pPr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1052A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713A68" w:rsidRPr="001052A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Trieda</w:t>
            </w:r>
            <w:del w:id="1" w:author="Peter Krištof" w:date="2025-07-09T08:36:00Z">
              <w:r w:rsidR="00713A68" w:rsidRPr="6AEE61F3">
                <w:rPr>
                  <w:rFonts w:ascii="Times New Roman" w:hAnsi="Times New Roman" w:cs="Times New Roman"/>
                  <w:b/>
                  <w:bCs/>
                </w:rPr>
                <w:delText>/</w:delText>
              </w:r>
            </w:del>
            <w:ins w:id="2" w:author="Peter Krištof" w:date="2025-07-09T08:36:00Z">
              <w:r w:rsidR="00D95643">
                <w:rPr>
                  <w:rFonts w:ascii="Arial Narrow" w:hAnsi="Arial Narrow" w:cs="Times New Roman"/>
                  <w:b/>
                  <w:bCs/>
                  <w:sz w:val="24"/>
                  <w:szCs w:val="24"/>
                </w:rPr>
                <w:t xml:space="preserve"> </w:t>
              </w:r>
              <w:r w:rsidR="00713A68" w:rsidRPr="001052AB">
                <w:rPr>
                  <w:rFonts w:ascii="Arial Narrow" w:hAnsi="Arial Narrow" w:cs="Times New Roman"/>
                  <w:b/>
                  <w:bCs/>
                  <w:sz w:val="24"/>
                  <w:szCs w:val="24"/>
                </w:rPr>
                <w:t>/</w:t>
              </w:r>
              <w:r w:rsidR="00D95643">
                <w:rPr>
                  <w:rFonts w:ascii="Arial Narrow" w:hAnsi="Arial Narrow" w:cs="Times New Roman"/>
                  <w:b/>
                  <w:bCs/>
                  <w:sz w:val="24"/>
                  <w:szCs w:val="24"/>
                </w:rPr>
                <w:t xml:space="preserve"> </w:t>
              </w:r>
            </w:ins>
            <w:r w:rsidR="00713A68" w:rsidRPr="001052AB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skupina výdavku</w:t>
            </w:r>
          </w:p>
        </w:tc>
        <w:tc>
          <w:tcPr>
            <w:tcW w:w="654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1D7A0165" w14:textId="77777777" w:rsidR="00713A68" w:rsidRPr="001052AB" w:rsidRDefault="00713A68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Vecné vymedzenie pre druh výdavku</w:t>
            </w:r>
          </w:p>
        </w:tc>
      </w:tr>
      <w:tr w:rsidR="00713A68" w:rsidRPr="006567F1" w14:paraId="1784126D" w14:textId="77777777" w:rsidTr="00BC2AA9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0869BBD" w14:textId="77777777" w:rsidR="00713A68" w:rsidRPr="001052AB" w:rsidRDefault="00713A68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Číslo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711616D" w14:textId="77777777" w:rsidR="00713A68" w:rsidRPr="001052AB" w:rsidRDefault="00713A68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Vecné vymedzenie</w:t>
            </w:r>
          </w:p>
        </w:tc>
        <w:tc>
          <w:tcPr>
            <w:tcW w:w="6548" w:type="dxa"/>
            <w:vMerge/>
            <w:tcBorders>
              <w:right w:val="single" w:sz="12" w:space="0" w:color="auto"/>
            </w:tcBorders>
          </w:tcPr>
          <w:p w14:paraId="10D35C2E" w14:textId="77777777" w:rsidR="00713A68" w:rsidRPr="001052AB" w:rsidRDefault="00713A68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13A68" w:rsidRPr="006567F1" w14:paraId="7A2AE1FE" w14:textId="77777777" w:rsidTr="00882B9E">
        <w:trPr>
          <w:trHeight w:val="388"/>
        </w:trPr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3E38537" w14:textId="77777777" w:rsidR="00CF151F" w:rsidRDefault="00CF151F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1486F012" w14:textId="77777777" w:rsidR="00CF151F" w:rsidRDefault="00713A68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800</w:t>
            </w:r>
          </w:p>
          <w:p w14:paraId="40C39E8A" w14:textId="3738AE63" w:rsidR="00713A68" w:rsidRPr="001052AB" w:rsidRDefault="00713A68" w:rsidP="00882B9E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C8BCA4" w14:textId="77777777" w:rsidR="00CF151F" w:rsidRDefault="00CF151F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2BA5DDCA" w14:textId="17B4AFCB" w:rsidR="00713A68" w:rsidRPr="001052AB" w:rsidRDefault="00713A68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Výdavky AMIF, ISF a BMVI</w:t>
            </w:r>
          </w:p>
        </w:tc>
        <w:tc>
          <w:tcPr>
            <w:tcW w:w="6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53A5711" w14:textId="77777777" w:rsidR="00713A68" w:rsidRPr="001052AB" w:rsidRDefault="00713A68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13A68" w:rsidRPr="006567F1" w14:paraId="753C7433" w14:textId="77777777" w:rsidTr="00882B9E">
        <w:trPr>
          <w:trHeight w:val="1377"/>
        </w:trPr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025CF75" w14:textId="77777777" w:rsidR="006567F1" w:rsidRDefault="006567F1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5A2CBDAA" w14:textId="2997D07B" w:rsidR="00713A68" w:rsidRPr="001052AB" w:rsidRDefault="00713A68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810</w:t>
            </w:r>
          </w:p>
        </w:tc>
        <w:tc>
          <w:tcPr>
            <w:tcW w:w="29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123272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01750E49" w14:textId="57733DAE" w:rsidR="00713A68" w:rsidRPr="001052AB" w:rsidRDefault="00713A68" w:rsidP="001030F9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Osobné výdavky</w:t>
            </w:r>
          </w:p>
        </w:tc>
        <w:tc>
          <w:tcPr>
            <w:tcW w:w="6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F7CCD0E" w14:textId="77777777" w:rsidR="006567F1" w:rsidRDefault="006567F1" w:rsidP="00C9603F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61279021" w14:textId="7FC72E4A" w:rsidR="006567F1" w:rsidRDefault="003F63EA" w:rsidP="00C9603F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Patria sem mzdy, platy, dohody o výkone prác mimo pracovného pomeru, nemocenské dávky a príplatky k nim a povinné odvody za zamestnávateľa.</w:t>
            </w:r>
            <w:r w:rsidR="006A1986" w:rsidRPr="001052AB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="00C9603F" w:rsidRPr="001052AB">
              <w:rPr>
                <w:rFonts w:ascii="Arial Narrow" w:hAnsi="Arial Narrow" w:cs="Times New Roman"/>
                <w:sz w:val="24"/>
                <w:szCs w:val="24"/>
              </w:rPr>
              <w:t>N</w:t>
            </w:r>
            <w:r w:rsidR="000D6A80" w:rsidRPr="001052AB">
              <w:rPr>
                <w:rFonts w:ascii="Arial Narrow" w:hAnsi="Arial Narrow" w:cs="Times New Roman"/>
                <w:sz w:val="24"/>
                <w:szCs w:val="24"/>
              </w:rPr>
              <w:t xml:space="preserve">apr. </w:t>
            </w:r>
            <w:ins w:id="3" w:author="Peter Krištof" w:date="2025-07-09T08:36:00Z">
              <w:r w:rsidR="00651B8A">
                <w:rPr>
                  <w:rFonts w:ascii="Arial Narrow" w:hAnsi="Arial Narrow" w:cs="Times New Roman"/>
                  <w:sz w:val="24"/>
                  <w:szCs w:val="24"/>
                </w:rPr>
                <w:t xml:space="preserve">podpoložky </w:t>
              </w:r>
            </w:ins>
            <w:r w:rsidR="00BC128E" w:rsidRPr="001052AB">
              <w:rPr>
                <w:rFonts w:ascii="Arial Narrow" w:hAnsi="Arial Narrow" w:cs="Times New Roman"/>
                <w:sz w:val="24"/>
                <w:szCs w:val="24"/>
              </w:rPr>
              <w:t>610, 620, 637027, 642015, 642030</w:t>
            </w:r>
            <w:r w:rsidR="00C9603F" w:rsidRPr="001052AB">
              <w:rPr>
                <w:rFonts w:ascii="Arial Narrow" w:hAnsi="Arial Narrow" w:cs="Times New Roman"/>
                <w:sz w:val="24"/>
                <w:szCs w:val="24"/>
              </w:rPr>
              <w:t xml:space="preserve"> Ekonomickej klasifikácie rozpočtovej klasifikácie MF SR (ďalej len „EKRK MF SR“)</w:t>
            </w:r>
          </w:p>
          <w:p w14:paraId="02B1ACBD" w14:textId="0B55443D" w:rsidR="00BC128E" w:rsidRPr="001052AB" w:rsidRDefault="00BC128E" w:rsidP="00C9603F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13A68" w:rsidRPr="006567F1" w14:paraId="3186DBAB" w14:textId="77777777" w:rsidTr="6AEE61F3"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616584C" w14:textId="77777777" w:rsidR="006567F1" w:rsidRDefault="006567F1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2B42ADF1" w14:textId="45D13621" w:rsidR="00713A68" w:rsidRPr="001052AB" w:rsidRDefault="003F63EA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820</w:t>
            </w:r>
          </w:p>
        </w:tc>
        <w:tc>
          <w:tcPr>
            <w:tcW w:w="29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2B02495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3817C6F3" w14:textId="1D459D4C" w:rsidR="00713A68" w:rsidRPr="001052AB" w:rsidRDefault="003F63EA" w:rsidP="001030F9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Cestovné náhrady</w:t>
            </w:r>
          </w:p>
        </w:tc>
        <w:tc>
          <w:tcPr>
            <w:tcW w:w="6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79D4CC" w14:textId="77777777" w:rsidR="006567F1" w:rsidRDefault="006567F1" w:rsidP="001030F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03382E4D" w14:textId="58DC48E7" w:rsidR="008121F4" w:rsidRPr="001052AB" w:rsidRDefault="000B757D" w:rsidP="001030F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Patria sem</w:t>
            </w:r>
            <w:r w:rsidR="008121F4" w:rsidRPr="001052AB">
              <w:rPr>
                <w:rFonts w:ascii="Arial Narrow" w:hAnsi="Arial Narrow" w:cs="Times New Roman"/>
                <w:sz w:val="24"/>
                <w:szCs w:val="24"/>
              </w:rPr>
              <w:t>:</w:t>
            </w:r>
          </w:p>
          <w:p w14:paraId="1D54E12B" w14:textId="60EE9B0C" w:rsidR="00713A68" w:rsidRDefault="000B757D" w:rsidP="001030F9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výdavky súvisiace s tuzemskými a zahraničnými pracovnými cestami zamestnancov v pracovnom, služobnom a v </w:t>
            </w:r>
            <w:r w:rsidR="00BC128E" w:rsidRPr="001052AB">
              <w:rPr>
                <w:rFonts w:ascii="Arial Narrow" w:hAnsi="Arial Narrow" w:cs="Times New Roman"/>
                <w:sz w:val="24"/>
                <w:szCs w:val="24"/>
              </w:rPr>
              <w:t>štátnozamestnaneckom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 xml:space="preserve"> pomere (vykonané cesty musia spĺňať podmienky pracovnej cesty a služobnej cesty v zmysle platných predpisov) a náhrady v zmysle § 128 zákona č.73/1998 Z. z. o štátnej službe príslušníkov PZ, SIS, ZVJS SR a ŽP.</w:t>
            </w:r>
          </w:p>
          <w:p w14:paraId="15DD5DB8" w14:textId="77777777" w:rsidR="006567F1" w:rsidRPr="001052AB" w:rsidRDefault="006567F1" w:rsidP="001052AB">
            <w:pPr>
              <w:pStyle w:val="Odsekzoznamu"/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2C6E323B" w14:textId="1CA45327" w:rsidR="000D6A80" w:rsidRPr="006567F1" w:rsidRDefault="008121F4" w:rsidP="001052AB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cestovné náhrady účastník</w:t>
            </w:r>
            <w:r w:rsidR="00221968" w:rsidRPr="001052AB">
              <w:rPr>
                <w:rFonts w:ascii="Arial Narrow" w:hAnsi="Arial Narrow" w:cs="Times New Roman"/>
                <w:sz w:val="24"/>
                <w:szCs w:val="24"/>
              </w:rPr>
              <w:t>o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m na aktivitách projektu</w:t>
            </w:r>
            <w:r w:rsidR="00221968" w:rsidRPr="001052AB">
              <w:rPr>
                <w:rFonts w:ascii="Arial Narrow" w:hAnsi="Arial Narrow" w:cs="Times New Roman"/>
                <w:sz w:val="24"/>
                <w:szCs w:val="24"/>
              </w:rPr>
              <w:t>.</w:t>
            </w:r>
            <w:r w:rsidR="006567F1" w:rsidRPr="006567F1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="00666A35" w:rsidRPr="001052AB">
              <w:rPr>
                <w:rFonts w:ascii="Arial Narrow" w:hAnsi="Arial Narrow" w:cs="Times New Roman"/>
                <w:sz w:val="24"/>
                <w:szCs w:val="24"/>
              </w:rPr>
              <w:t>(n</w:t>
            </w:r>
            <w:r w:rsidR="00167167" w:rsidRPr="001052AB">
              <w:rPr>
                <w:rFonts w:ascii="Arial Narrow" w:hAnsi="Arial Narrow" w:cs="Times New Roman"/>
                <w:sz w:val="24"/>
                <w:szCs w:val="24"/>
              </w:rPr>
              <w:t xml:space="preserve">apr. </w:t>
            </w:r>
            <w:ins w:id="4" w:author="Peter Krištof" w:date="2025-07-09T08:36:00Z">
              <w:r w:rsidR="00651B8A">
                <w:rPr>
                  <w:rFonts w:ascii="Arial Narrow" w:hAnsi="Arial Narrow" w:cs="Times New Roman"/>
                  <w:sz w:val="24"/>
                  <w:szCs w:val="24"/>
                </w:rPr>
                <w:t xml:space="preserve">podpoložky </w:t>
              </w:r>
            </w:ins>
            <w:r w:rsidR="000D6A80" w:rsidRPr="001052AB">
              <w:rPr>
                <w:rFonts w:ascii="Arial Narrow" w:hAnsi="Arial Narrow" w:cs="Times New Roman"/>
                <w:sz w:val="24"/>
                <w:szCs w:val="24"/>
              </w:rPr>
              <w:t>631, 634, 637007</w:t>
            </w:r>
            <w:r w:rsidR="00C9603F" w:rsidRPr="001052AB">
              <w:rPr>
                <w:rFonts w:ascii="Arial Narrow" w:hAnsi="Arial Narrow" w:cs="Times New Roman"/>
                <w:sz w:val="24"/>
                <w:szCs w:val="24"/>
              </w:rPr>
              <w:t xml:space="preserve"> EKRK MF SR</w:t>
            </w:r>
            <w:r w:rsidR="00666A35" w:rsidRPr="001052AB">
              <w:rPr>
                <w:rFonts w:ascii="Arial Narrow" w:hAnsi="Arial Narrow" w:cs="Times New Roman"/>
                <w:sz w:val="24"/>
                <w:szCs w:val="24"/>
              </w:rPr>
              <w:t>)</w:t>
            </w:r>
          </w:p>
          <w:p w14:paraId="5BF3C2D9" w14:textId="2020FBF2" w:rsidR="006567F1" w:rsidRPr="001052AB" w:rsidRDefault="006567F1" w:rsidP="001030F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13A68" w:rsidRPr="006567F1" w14:paraId="653A0DE1" w14:textId="77777777" w:rsidTr="6AEE61F3"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B9E01E" w14:textId="77777777" w:rsidR="006567F1" w:rsidRDefault="006567F1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1DA60AFC" w14:textId="1A89C792" w:rsidR="00713A68" w:rsidRPr="001052AB" w:rsidRDefault="000B757D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830</w:t>
            </w:r>
          </w:p>
        </w:tc>
        <w:tc>
          <w:tcPr>
            <w:tcW w:w="29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A06B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1D52E4D3" w14:textId="6716B7A9" w:rsidR="006567F1" w:rsidRDefault="00417CA8" w:rsidP="00882B9E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H</w:t>
            </w:r>
            <w:r w:rsidR="00D82B5E" w:rsidRPr="001052AB">
              <w:rPr>
                <w:rFonts w:ascii="Arial Narrow" w:hAnsi="Arial Narrow" w:cs="Times New Roman"/>
                <w:b/>
                <w:sz w:val="24"/>
                <w:szCs w:val="24"/>
              </w:rPr>
              <w:t>motný</w:t>
            </w: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a nehmotný</w:t>
            </w:r>
            <w:r w:rsidR="00D82B5E" w:rsidRPr="001052AB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  <w:r w:rsidR="00A7066C" w:rsidRPr="001052AB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majetok, </w:t>
            </w:r>
            <w:r w:rsidR="00D82B5E" w:rsidRPr="001052AB">
              <w:rPr>
                <w:rFonts w:ascii="Arial Narrow" w:hAnsi="Arial Narrow" w:cs="Times New Roman"/>
                <w:b/>
                <w:sz w:val="24"/>
                <w:szCs w:val="24"/>
              </w:rPr>
              <w:t>vybavenie a</w:t>
            </w:r>
            <w:r w:rsidR="00A7066C" w:rsidRPr="001052AB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 materiál  </w:t>
            </w:r>
          </w:p>
          <w:p w14:paraId="0600338D" w14:textId="1DA6A69F" w:rsidR="00713A68" w:rsidRPr="001052AB" w:rsidRDefault="00713A68" w:rsidP="001030F9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65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050C06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50C65F12" w14:textId="10213BEF" w:rsidR="00713A68" w:rsidRPr="001052AB" w:rsidRDefault="004112BF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V rámci triedy sa zaraďuje nehmotný majetok a hnuteľné veci s dobou použiteľnosti viac ako jeden rok bez ohľadu na obstarávaciu cenu.</w:t>
            </w:r>
          </w:p>
        </w:tc>
      </w:tr>
      <w:tr w:rsidR="00713A68" w:rsidRPr="006567F1" w14:paraId="50FCF074" w14:textId="77777777" w:rsidTr="6AEE61F3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B88B55" w14:textId="77777777" w:rsidR="006567F1" w:rsidRDefault="006567F1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7F33507E" w14:textId="17308705" w:rsidR="00713A68" w:rsidRPr="001052AB" w:rsidRDefault="00A7066C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831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F923" w14:textId="77777777" w:rsidR="006567F1" w:rsidRDefault="006567F1" w:rsidP="00C9603F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6EA3F738" w14:textId="7D21CE58" w:rsidR="00713A68" w:rsidRPr="001052AB" w:rsidRDefault="00A7066C" w:rsidP="00C9603F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Softvér</w:t>
            </w:r>
            <w:r w:rsidR="00D9091D" w:rsidRPr="001052AB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24FAB1" w14:textId="77777777" w:rsidR="006567F1" w:rsidRDefault="006567F1" w:rsidP="00C9603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6DD21990" w14:textId="68851A1F" w:rsidR="006567F1" w:rsidRDefault="004112BF" w:rsidP="00C9603F">
            <w:pPr>
              <w:autoSpaceDE w:val="0"/>
              <w:autoSpaceDN w:val="0"/>
              <w:adjustRightInd w:val="0"/>
              <w:jc w:val="both"/>
              <w:rPr>
                <w:ins w:id="5" w:author="Peter Krištof" w:date="2025-07-09T08:36:00Z"/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V rámci tejto skupiny sa hradia výdavky na obstaranie softvéru vrátane výdavkov na obstaranie licencií súvisiacich s používaním softvéru - napr. multilicencie, skupinové licencie, atď.</w:t>
            </w:r>
            <w:r w:rsidR="00AD7DB3" w:rsidRPr="001052AB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="00666A35" w:rsidRPr="001052AB">
              <w:rPr>
                <w:rFonts w:ascii="Arial Narrow" w:hAnsi="Arial Narrow" w:cs="Times New Roman"/>
                <w:sz w:val="24"/>
                <w:szCs w:val="24"/>
              </w:rPr>
              <w:t>(n</w:t>
            </w:r>
            <w:r w:rsidR="00AD7DB3" w:rsidRPr="001052AB">
              <w:rPr>
                <w:rFonts w:ascii="Arial Narrow" w:hAnsi="Arial Narrow" w:cs="Times New Roman"/>
                <w:sz w:val="24"/>
                <w:szCs w:val="24"/>
              </w:rPr>
              <w:t>apr.</w:t>
            </w:r>
            <w:r w:rsidR="00651B8A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ins w:id="6" w:author="Peter Krištof" w:date="2025-07-09T08:36:00Z">
              <w:r w:rsidR="00651B8A">
                <w:rPr>
                  <w:rFonts w:ascii="Arial Narrow" w:hAnsi="Arial Narrow" w:cs="Times New Roman"/>
                  <w:sz w:val="24"/>
                  <w:szCs w:val="24"/>
                </w:rPr>
                <w:t>podpoložky</w:t>
              </w:r>
              <w:r w:rsidR="00AD7DB3" w:rsidRPr="001052AB">
                <w:rPr>
                  <w:rFonts w:ascii="Arial Narrow" w:hAnsi="Arial Narrow" w:cs="Times New Roman"/>
                  <w:sz w:val="24"/>
                  <w:szCs w:val="24"/>
                </w:rPr>
                <w:t xml:space="preserve"> </w:t>
              </w:r>
            </w:ins>
            <w:r w:rsidR="00AD7DB3" w:rsidRPr="001052AB">
              <w:rPr>
                <w:rFonts w:ascii="Arial Narrow" w:hAnsi="Arial Narrow" w:cs="Times New Roman"/>
                <w:sz w:val="24"/>
                <w:szCs w:val="24"/>
              </w:rPr>
              <w:t>633013, 633018, 635009,</w:t>
            </w:r>
            <w:r w:rsidR="0075740C" w:rsidRPr="001052AB">
              <w:rPr>
                <w:rFonts w:ascii="Arial Narrow" w:hAnsi="Arial Narrow" w:cs="Times New Roman"/>
                <w:sz w:val="24"/>
                <w:szCs w:val="24"/>
              </w:rPr>
              <w:t xml:space="preserve"> 711003, 711004,</w:t>
            </w:r>
            <w:r w:rsidR="00AD7DB3" w:rsidRPr="001052AB">
              <w:rPr>
                <w:rFonts w:ascii="Arial Narrow" w:hAnsi="Arial Narrow" w:cs="Times New Roman"/>
                <w:sz w:val="24"/>
                <w:szCs w:val="24"/>
              </w:rPr>
              <w:t xml:space="preserve"> 718006</w:t>
            </w:r>
            <w:r w:rsidR="00C9603F" w:rsidRPr="001052AB">
              <w:rPr>
                <w:rFonts w:ascii="Arial Narrow" w:hAnsi="Arial Narrow" w:cs="Times New Roman"/>
                <w:sz w:val="24"/>
                <w:szCs w:val="24"/>
              </w:rPr>
              <w:t xml:space="preserve"> EKRK MF SR</w:t>
            </w:r>
            <w:ins w:id="7" w:author="Peter Krištof" w:date="2025-07-09T08:36:00Z">
              <w:r w:rsidR="00651B8A">
                <w:rPr>
                  <w:rFonts w:ascii="Arial Narrow" w:hAnsi="Arial Narrow" w:cs="Times New Roman"/>
                  <w:sz w:val="24"/>
                  <w:szCs w:val="24"/>
                </w:rPr>
                <w:t>)</w:t>
              </w:r>
            </w:ins>
          </w:p>
          <w:p w14:paraId="23500C84" w14:textId="19BFCAC1" w:rsidR="00713A68" w:rsidRPr="001052AB" w:rsidRDefault="00713A68" w:rsidP="00C9603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13A68" w:rsidRPr="006567F1" w14:paraId="14066EC0" w14:textId="77777777" w:rsidTr="6AEE61F3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8C9501" w14:textId="77777777" w:rsidR="006567F1" w:rsidRDefault="006567F1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2FFFC529" w14:textId="77777777" w:rsidR="006567F1" w:rsidRDefault="00A7066C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832</w:t>
            </w:r>
          </w:p>
          <w:p w14:paraId="12A17D71" w14:textId="3A3F7888" w:rsidR="00713A68" w:rsidRPr="001052AB" w:rsidRDefault="00713A68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11A6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58560FB9" w14:textId="52D95455" w:rsidR="00713A68" w:rsidRPr="001052AB" w:rsidRDefault="00A7066C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Dopravné prostriedky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F228E5" w14:textId="77777777" w:rsidR="006567F1" w:rsidRDefault="006567F1" w:rsidP="00C9603F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78A60478" w14:textId="6410FBB6" w:rsidR="00713A68" w:rsidRPr="001052AB" w:rsidRDefault="004112BF" w:rsidP="00C9603F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 xml:space="preserve">V rozsahu </w:t>
            </w:r>
            <w:del w:id="8" w:author="Peter Krištof" w:date="2025-07-09T08:36:00Z">
              <w:r w:rsidRPr="00C37DF2">
                <w:rPr>
                  <w:rFonts w:ascii="Times New Roman" w:hAnsi="Times New Roman" w:cs="Times New Roman"/>
                </w:rPr>
                <w:delText>položky</w:delText>
              </w:r>
            </w:del>
            <w:ins w:id="9" w:author="Peter Krištof" w:date="2025-07-09T08:36:00Z">
              <w:r w:rsidR="00651B8A">
                <w:rPr>
                  <w:rFonts w:ascii="Arial Narrow" w:hAnsi="Arial Narrow" w:cs="Times New Roman"/>
                  <w:sz w:val="24"/>
                  <w:szCs w:val="24"/>
                </w:rPr>
                <w:t>po</w:t>
              </w:r>
              <w:r w:rsidR="00892FA6">
                <w:rPr>
                  <w:rFonts w:ascii="Arial Narrow" w:hAnsi="Arial Narrow" w:cs="Times New Roman"/>
                  <w:sz w:val="24"/>
                  <w:szCs w:val="24"/>
                </w:rPr>
                <w:t>d</w:t>
              </w:r>
              <w:r w:rsidRPr="001052AB">
                <w:rPr>
                  <w:rFonts w:ascii="Arial Narrow" w:hAnsi="Arial Narrow" w:cs="Times New Roman"/>
                  <w:sz w:val="24"/>
                  <w:szCs w:val="24"/>
                </w:rPr>
                <w:t>položky</w:t>
              </w:r>
            </w:ins>
            <w:r w:rsidRPr="001052AB">
              <w:rPr>
                <w:rFonts w:ascii="Arial Narrow" w:hAnsi="Arial Narrow" w:cs="Times New Roman"/>
                <w:sz w:val="24"/>
                <w:szCs w:val="24"/>
              </w:rPr>
              <w:t xml:space="preserve"> 714 </w:t>
            </w:r>
            <w:r w:rsidR="00DF4F78" w:rsidRPr="001052AB">
              <w:rPr>
                <w:rFonts w:ascii="Arial Narrow" w:hAnsi="Arial Narrow" w:cs="Times New Roman"/>
                <w:sz w:val="24"/>
                <w:szCs w:val="24"/>
              </w:rPr>
              <w:t>EKRK MF SR</w:t>
            </w:r>
            <w:r w:rsidR="009F4964" w:rsidRPr="001052AB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</w:tr>
      <w:tr w:rsidR="00D9091D" w:rsidRPr="006567F1" w14:paraId="639877B6" w14:textId="77777777" w:rsidTr="00085692">
        <w:trPr>
          <w:trHeight w:val="5035"/>
        </w:trPr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60B8CC" w14:textId="77777777" w:rsidR="006567F1" w:rsidRDefault="006567F1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55D378AA" w14:textId="18802038" w:rsidR="00D9091D" w:rsidRPr="001052AB" w:rsidRDefault="00D9091D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833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CEF1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2CC90573" w14:textId="0AA2F557" w:rsidR="00D9091D" w:rsidRPr="001052AB" w:rsidRDefault="00D9091D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Materiálno-technické</w:t>
            </w:r>
            <w:r w:rsidR="00066858" w:rsidRPr="001052AB">
              <w:rPr>
                <w:rFonts w:ascii="Arial Narrow" w:hAnsi="Arial Narrow" w:cs="Times New Roman"/>
                <w:sz w:val="24"/>
                <w:szCs w:val="24"/>
              </w:rPr>
              <w:t xml:space="preserve"> vybavenie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13AF2" w14:textId="77777777" w:rsidR="006567F1" w:rsidRDefault="006567F1" w:rsidP="001030F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36E2D1A3" w14:textId="1364D7A3" w:rsidR="00D9091D" w:rsidRPr="001052AB" w:rsidRDefault="00D9091D" w:rsidP="001030F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Výpočtová a telekomunikačná technika, komunikačná infraštruktúra:</w:t>
            </w:r>
          </w:p>
          <w:p w14:paraId="65AB28C4" w14:textId="58E0A661" w:rsidR="006567F1" w:rsidRDefault="00D9091D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Platby za obstaranie osobných počítačov, vrátane materiálu k výpočtovej technike a špeciálneho materiálu k výpočtovej technike, multifunkčných zariadení, interaktívnych tabúľ (</w:t>
            </w:r>
            <w:ins w:id="10" w:author="Peter Krištof" w:date="2025-07-09T08:36:00Z">
              <w:r w:rsidR="00651B8A">
                <w:rPr>
                  <w:rFonts w:ascii="Arial Narrow" w:hAnsi="Arial Narrow" w:cs="Times New Roman"/>
                  <w:sz w:val="24"/>
                  <w:szCs w:val="24"/>
                </w:rPr>
                <w:t xml:space="preserve">podpoložky </w:t>
              </w:r>
            </w:ins>
            <w:r w:rsidRPr="001052AB">
              <w:rPr>
                <w:rFonts w:ascii="Arial Narrow" w:hAnsi="Arial Narrow" w:cs="Times New Roman"/>
                <w:sz w:val="24"/>
                <w:szCs w:val="24"/>
              </w:rPr>
              <w:t>633002 a 713002 EKRK MF SR), telekomunikačnej techniky, vrátane špeciálneho spojovacieho a zabezpečovacieho materiálu a materiálu pre zabezpečenie zvukového a obrazového spojenia, samostatné zariadenia na prenos informácií pripojené na rozvodné siete (</w:t>
            </w:r>
            <w:ins w:id="11" w:author="Peter Krištof" w:date="2025-07-09T08:36:00Z">
              <w:r w:rsidR="00651B8A">
                <w:rPr>
                  <w:rFonts w:ascii="Arial Narrow" w:hAnsi="Arial Narrow" w:cs="Times New Roman"/>
                  <w:sz w:val="24"/>
                  <w:szCs w:val="24"/>
                </w:rPr>
                <w:t xml:space="preserve">podpoložky </w:t>
              </w:r>
            </w:ins>
            <w:r w:rsidRPr="001052AB">
              <w:rPr>
                <w:rFonts w:ascii="Arial Narrow" w:hAnsi="Arial Narrow" w:cs="Times New Roman"/>
                <w:sz w:val="24"/>
                <w:szCs w:val="24"/>
              </w:rPr>
              <w:t>633003 a 713003 EKRK MF SR),  platby za obstaranie komunikačných (spojovacích) sietí typu LAN, WAN (rezortné, republikové a medzinárodné spojovacie siete, napr. SANET, GOVNET, VSNET), počítačových sietí, samostatné zariadenia súvisiace s obstaraním týchto komunikačných sietí (</w:t>
            </w:r>
            <w:ins w:id="12" w:author="Peter Krištof" w:date="2025-07-09T08:36:00Z">
              <w:r w:rsidR="00651B8A">
                <w:rPr>
                  <w:rFonts w:ascii="Arial Narrow" w:hAnsi="Arial Narrow" w:cs="Times New Roman"/>
                  <w:sz w:val="24"/>
                  <w:szCs w:val="24"/>
                </w:rPr>
                <w:t xml:space="preserve">podpoložky </w:t>
              </w:r>
            </w:ins>
            <w:r w:rsidRPr="001052AB">
              <w:rPr>
                <w:rFonts w:ascii="Arial Narrow" w:hAnsi="Arial Narrow" w:cs="Times New Roman"/>
                <w:sz w:val="24"/>
                <w:szCs w:val="24"/>
              </w:rPr>
              <w:t>633019 a 713006 EKRK MF SR).</w:t>
            </w:r>
          </w:p>
          <w:p w14:paraId="7B2F342C" w14:textId="77777777" w:rsidR="006567F1" w:rsidRPr="001052AB" w:rsidRDefault="006567F1" w:rsidP="001052AB">
            <w:pPr>
              <w:pStyle w:val="Odsekzoznamu"/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7B1C738A" w14:textId="77777777" w:rsidR="00D9091D" w:rsidRPr="001052AB" w:rsidRDefault="00D9091D" w:rsidP="001030F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Stroje, prístroje, zariadenia, technika a všeobecný materiál:</w:t>
            </w:r>
          </w:p>
          <w:p w14:paraId="0D8973EA" w14:textId="00B6F896" w:rsidR="00D9091D" w:rsidRDefault="00D9091D" w:rsidP="001030F9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V rozsahu podpoložiek 633004, 633006, 713004 EKRK MF SR.</w:t>
            </w:r>
          </w:p>
          <w:p w14:paraId="066B50D6" w14:textId="77777777" w:rsidR="006567F1" w:rsidRPr="001052AB" w:rsidRDefault="006567F1" w:rsidP="001052AB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6D30985E" w14:textId="77777777" w:rsidR="00D9091D" w:rsidRPr="001052AB" w:rsidRDefault="00D9091D" w:rsidP="001030F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Špeciálne stroje, prístroje, zariadenia, technika a špeciálny materiál</w:t>
            </w:r>
            <w:ins w:id="13" w:author="Peter Krištof" w:date="2025-07-09T08:36:00Z">
              <w:r w:rsidR="006567F1">
                <w:rPr>
                  <w:rFonts w:ascii="Arial Narrow" w:hAnsi="Arial Narrow" w:cs="Times New Roman"/>
                  <w:sz w:val="24"/>
                  <w:szCs w:val="24"/>
                </w:rPr>
                <w:t>:</w:t>
              </w:r>
            </w:ins>
          </w:p>
          <w:p w14:paraId="7C524F79" w14:textId="77777777" w:rsidR="00D9091D" w:rsidRPr="001052AB" w:rsidRDefault="00D9091D" w:rsidP="001030F9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V rozsahu podpoložiek 633005, 633007, 713005 EKRK MF SR.</w:t>
            </w:r>
          </w:p>
          <w:p w14:paraId="7CBFC293" w14:textId="25D77213" w:rsidR="00D9091D" w:rsidRPr="001052AB" w:rsidRDefault="00D9091D" w:rsidP="001030F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11EC6" w:rsidRPr="006567F1" w:rsidDel="00CE196A" w14:paraId="18293B55" w14:textId="77777777" w:rsidTr="6AEE61F3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53FEC4" w14:textId="77777777" w:rsidR="006567F1" w:rsidRDefault="006567F1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3491706A" w14:textId="1E9B568C" w:rsidR="00711EC6" w:rsidRPr="001052AB" w:rsidDel="00CE196A" w:rsidRDefault="00711EC6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839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CFAF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3768A8A6" w14:textId="77777777" w:rsidR="006567F1" w:rsidRDefault="00711EC6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Ostatný</w:t>
            </w:r>
            <w:r w:rsidR="00417CA8" w:rsidRPr="001052AB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 xml:space="preserve">nehmotný majetok, vybavenie a materiál  </w:t>
            </w:r>
          </w:p>
          <w:p w14:paraId="4A926886" w14:textId="40D1459F" w:rsidR="00711EC6" w:rsidRPr="001052AB" w:rsidDel="00CE196A" w:rsidRDefault="00711EC6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8B2C1F" w14:textId="77777777" w:rsidR="006567F1" w:rsidRDefault="006567F1" w:rsidP="001030F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5A9B2C46" w14:textId="451AC883" w:rsidR="00942E0E" w:rsidRPr="001052AB" w:rsidRDefault="00711EC6" w:rsidP="001030F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Napr.</w:t>
            </w:r>
            <w:r w:rsidR="00417CA8" w:rsidRPr="001052AB">
              <w:rPr>
                <w:rFonts w:ascii="Arial Narrow" w:hAnsi="Arial Narrow" w:cs="Times New Roman"/>
                <w:sz w:val="24"/>
                <w:szCs w:val="24"/>
              </w:rPr>
              <w:t xml:space="preserve"> nábytok,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 xml:space="preserve"> oceniteľné práva vrátane licencií, ktoré nesúvisia s používaním softvéru, autorské práva a</w:t>
            </w:r>
            <w:r w:rsidR="00417CA8" w:rsidRPr="001052AB">
              <w:rPr>
                <w:rFonts w:ascii="Arial Narrow" w:hAnsi="Arial Narrow" w:cs="Times New Roman"/>
                <w:sz w:val="24"/>
                <w:szCs w:val="24"/>
              </w:rPr>
              <w:t> 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iný</w:t>
            </w:r>
            <w:r w:rsidR="00417CA8" w:rsidRPr="001052AB">
              <w:rPr>
                <w:rFonts w:ascii="Arial Narrow" w:hAnsi="Arial Narrow" w:cs="Times New Roman"/>
                <w:sz w:val="24"/>
                <w:szCs w:val="24"/>
              </w:rPr>
              <w:t xml:space="preserve"> hmotný a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 xml:space="preserve"> nehmotný majetok.</w:t>
            </w:r>
          </w:p>
          <w:p w14:paraId="6DC0CA99" w14:textId="0DFE6DDF" w:rsidR="00711EC6" w:rsidRPr="001052AB" w:rsidDel="00CE196A" w:rsidRDefault="00711EC6" w:rsidP="001030F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13A68" w:rsidRPr="006567F1" w14:paraId="174CA581" w14:textId="77777777" w:rsidTr="6AEE61F3"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BFEFE8" w14:textId="77777777" w:rsidR="006567F1" w:rsidRDefault="006567F1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5DEA91AA" w14:textId="77777777" w:rsidR="006567F1" w:rsidRDefault="00FF48A2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840</w:t>
            </w:r>
          </w:p>
          <w:p w14:paraId="0DB6B4D9" w14:textId="57EA9889" w:rsidR="00713A68" w:rsidRPr="001052AB" w:rsidRDefault="00713A68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7BF3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3544A78C" w14:textId="0AE3150E" w:rsidR="00713A68" w:rsidRPr="001052AB" w:rsidRDefault="00FF48A2" w:rsidP="001030F9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Nehnuteľnosti</w:t>
            </w:r>
          </w:p>
        </w:tc>
        <w:tc>
          <w:tcPr>
            <w:tcW w:w="65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DC80F9" w14:textId="77777777" w:rsidR="00713A68" w:rsidRPr="001052AB" w:rsidRDefault="00713A68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13A68" w:rsidRPr="006567F1" w14:paraId="65BCF2FF" w14:textId="77777777" w:rsidTr="6AEE61F3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FF4F1D" w14:textId="77777777" w:rsidR="006567F1" w:rsidRDefault="006567F1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7275FF8E" w14:textId="220B0659" w:rsidR="00713A68" w:rsidRPr="001052AB" w:rsidRDefault="00FF48A2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841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CB75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7B80C96F" w14:textId="77777777" w:rsidR="006567F1" w:rsidRDefault="00FF48A2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Obstaranie pozemkov, budov, objektov</w:t>
            </w:r>
            <w:r w:rsidR="00EA6766" w:rsidRPr="001052AB">
              <w:rPr>
                <w:rFonts w:ascii="Arial Narrow" w:hAnsi="Arial Narrow" w:cs="Times New Roman"/>
                <w:sz w:val="24"/>
                <w:szCs w:val="24"/>
              </w:rPr>
              <w:t xml:space="preserve"> alebo ich častí</w:t>
            </w:r>
          </w:p>
          <w:p w14:paraId="33D9E58B" w14:textId="0330A043" w:rsidR="00713A68" w:rsidRPr="001052AB" w:rsidRDefault="00713A68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E497CA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4947E22F" w14:textId="36C63365" w:rsidR="00713A68" w:rsidRPr="001052AB" w:rsidRDefault="00FC4183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Patrí sem nákup pozemkov a dokončených stavieb.</w:t>
            </w:r>
          </w:p>
        </w:tc>
      </w:tr>
      <w:tr w:rsidR="00713A68" w:rsidRPr="006567F1" w14:paraId="5E8ACE11" w14:textId="77777777" w:rsidTr="6AEE61F3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2AA36D" w14:textId="77777777" w:rsidR="006567F1" w:rsidRDefault="006567F1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1CC31D3F" w14:textId="7BD6A2A6" w:rsidR="00713A68" w:rsidRPr="001052AB" w:rsidRDefault="00EA6766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842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7D46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0445AFFD" w14:textId="44573B73" w:rsidR="00713A68" w:rsidRPr="001052AB" w:rsidRDefault="002A00D7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Realizácia stavieb a ich technického zhodnotenia, oprava budov, objektov alebo ich častí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DC937A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72389DE1" w14:textId="77777777" w:rsidR="006567F1" w:rsidRDefault="00FC4183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Zahŕňa výdavky súvisiace s obstaraním stavieb alebo technického zhodnotenia dokončených stavieb do doby ich</w:t>
            </w:r>
            <w:r w:rsidR="00BB0ECE" w:rsidRPr="001052AB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uvedenia do používania. Patrí sem aj nákup rozostavaných stavieb, vo výstavbe ktorých sa bude pokračovať. Patria sem</w:t>
            </w:r>
            <w:r w:rsidR="00BB0ECE" w:rsidRPr="001052AB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výdavky na prípravu a zabezpečenie výstavby, vrátane napr. dovoznej prirážky, cla, odvody za odňatie</w:t>
            </w:r>
            <w:r w:rsidR="00BB0ECE" w:rsidRPr="001052AB">
              <w:rPr>
                <w:rFonts w:ascii="Arial Narrow" w:hAnsi="Arial Narrow" w:cs="Times New Roman"/>
                <w:sz w:val="24"/>
                <w:szCs w:val="24"/>
              </w:rPr>
              <w:t xml:space="preserve"> P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oľnohospo</w:t>
            </w:r>
            <w:r w:rsidR="00BB0ECE" w:rsidRPr="001052AB"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dárskej pôdy z poľnohospodárskeho pôdneho fondu a</w:t>
            </w:r>
            <w:r w:rsidR="00BB0ECE" w:rsidRPr="001052AB">
              <w:rPr>
                <w:rFonts w:ascii="Arial Narrow" w:hAnsi="Arial Narrow" w:cs="Times New Roman"/>
                <w:sz w:val="24"/>
                <w:szCs w:val="24"/>
              </w:rPr>
              <w:t> p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oľnohospo</w:t>
            </w:r>
            <w:r w:rsidR="00BB0ECE" w:rsidRPr="001052AB"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dárskej výrob</w:t>
            </w:r>
            <w:r w:rsidR="00BB0ECE" w:rsidRPr="001052AB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, odvody za vyňatie lesných</w:t>
            </w:r>
            <w:r w:rsidR="00BB0ECE" w:rsidRPr="001052AB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pozemkov z lesného pôdneho fondu, poplatky za poskytnuté záruky v súvislosti s obstarávanou investíciou, dopravné,</w:t>
            </w:r>
            <w:r w:rsidR="00BB0ECE" w:rsidRPr="001052AB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montáž, stavebný dozor.</w:t>
            </w:r>
            <w:r w:rsidR="00BB0ECE" w:rsidRPr="001052AB">
              <w:rPr>
                <w:rFonts w:ascii="Arial Narrow" w:hAnsi="Arial Narrow" w:cs="Times New Roman"/>
                <w:sz w:val="24"/>
                <w:szCs w:val="24"/>
              </w:rPr>
              <w:t xml:space="preserve"> Zahŕňajú sa sem aj výdavky súvisiace s prípravnou a projektovou dokumentáciou.</w:t>
            </w:r>
          </w:p>
          <w:p w14:paraId="007D35EF" w14:textId="5EA4C579" w:rsidR="00BB0ECE" w:rsidRPr="001052AB" w:rsidRDefault="00BB0ECE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13A68" w:rsidRPr="006567F1" w14:paraId="1CB91502" w14:textId="77777777" w:rsidTr="6AEE61F3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180445" w14:textId="77777777" w:rsidR="006567F1" w:rsidRDefault="006567F1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0E103D85" w14:textId="010DA24D" w:rsidR="00713A68" w:rsidRPr="001052AB" w:rsidRDefault="002A00D7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843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CFFA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7196EF4C" w14:textId="77777777" w:rsidR="006567F1" w:rsidRDefault="002A00D7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Nájomné za nájom budov, objektov alebo ich častí</w:t>
            </w:r>
          </w:p>
          <w:p w14:paraId="2014C001" w14:textId="4FB1C31C" w:rsidR="00713A68" w:rsidRPr="001052AB" w:rsidRDefault="00713A68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3ED772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67BF9BD3" w14:textId="77777777" w:rsidR="00713A68" w:rsidRDefault="00BB0ECE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Platby za prenájom nehnuteľnosti</w:t>
            </w:r>
          </w:p>
          <w:p w14:paraId="27AE73A4" w14:textId="77777777" w:rsidR="00036597" w:rsidRDefault="00036597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15520DCA" w14:textId="77777777" w:rsidR="00036597" w:rsidRDefault="00036597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5716B20A" w14:textId="3DE856AD" w:rsidR="00036597" w:rsidRPr="001052AB" w:rsidRDefault="00036597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13A68" w:rsidRPr="006567F1" w14:paraId="166AAFD5" w14:textId="77777777" w:rsidTr="6AEE61F3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3AA3F63" w14:textId="77777777" w:rsidR="006567F1" w:rsidRDefault="006567F1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0367AC5F" w14:textId="4BED8F96" w:rsidR="00713A68" w:rsidRPr="001052AB" w:rsidRDefault="002A00D7" w:rsidP="00C37DF2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849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F9290FA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3B4C664B" w14:textId="09B0D2C5" w:rsidR="00713A68" w:rsidRPr="001052AB" w:rsidRDefault="002A00D7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Ostatné výdavky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967324F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3F126CBD" w14:textId="77777777" w:rsidR="006567F1" w:rsidRDefault="00BB0ECE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Všetky ostatné platby súvisiace so zabezpečením a prevádzkou nehnuteľnosti, v</w:t>
            </w:r>
            <w:r w:rsidR="00C47555" w:rsidRPr="001052AB">
              <w:rPr>
                <w:rFonts w:ascii="Arial Narrow" w:hAnsi="Arial Narrow" w:cs="Times New Roman"/>
                <w:sz w:val="24"/>
                <w:szCs w:val="24"/>
              </w:rPr>
              <w:t xml:space="preserve">rátane 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 xml:space="preserve">platieb za </w:t>
            </w:r>
            <w:r w:rsidR="00C47555" w:rsidRPr="001052AB">
              <w:rPr>
                <w:rFonts w:ascii="Arial Narrow" w:hAnsi="Arial Narrow" w:cs="Times New Roman"/>
                <w:sz w:val="24"/>
                <w:szCs w:val="24"/>
              </w:rPr>
              <w:t>energie, vodné a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 </w:t>
            </w:r>
            <w:r w:rsidR="00C47555" w:rsidRPr="001052AB">
              <w:rPr>
                <w:rFonts w:ascii="Arial Narrow" w:hAnsi="Arial Narrow" w:cs="Times New Roman"/>
                <w:sz w:val="24"/>
                <w:szCs w:val="24"/>
              </w:rPr>
              <w:t>stočné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  <w:p w14:paraId="7CFD2468" w14:textId="3948F602" w:rsidR="00713A68" w:rsidRPr="001052AB" w:rsidRDefault="00713A68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713A68" w:rsidRPr="006567F1" w14:paraId="3D9B686B" w14:textId="77777777" w:rsidTr="6AEE61F3"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8F5267E" w14:textId="77777777" w:rsidR="006567F1" w:rsidRDefault="006567F1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15E83036" w14:textId="40E26979" w:rsidR="00713A68" w:rsidRPr="001052AB" w:rsidRDefault="002A00D7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850</w:t>
            </w:r>
          </w:p>
        </w:tc>
        <w:tc>
          <w:tcPr>
            <w:tcW w:w="29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E8F928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078E3314" w14:textId="57620F12" w:rsidR="00713A68" w:rsidRPr="001052AB" w:rsidRDefault="002A00D7" w:rsidP="001030F9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Externé služby</w:t>
            </w:r>
          </w:p>
        </w:tc>
        <w:tc>
          <w:tcPr>
            <w:tcW w:w="6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CCC001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11743D06" w14:textId="77777777" w:rsidR="006567F1" w:rsidRDefault="00533C4D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 xml:space="preserve">Externé služby zahŕňajú najrôznejšie položky podľa typu projektu, ku ktorému sa viažu (napríklad tlmočenie, organizácia školiacich aktivít vrátane prenájmu školiacej miestnosti, zabezpečenie občerstvenia, </w:t>
            </w:r>
            <w:r w:rsidR="001E565F" w:rsidRPr="001052AB">
              <w:rPr>
                <w:rFonts w:ascii="Arial Narrow" w:hAnsi="Arial Narrow" w:cs="Times New Roman"/>
                <w:sz w:val="24"/>
                <w:szCs w:val="24"/>
              </w:rPr>
              <w:t>honoráre pre odborníkov</w:t>
            </w:r>
            <w:r w:rsidR="009F4964" w:rsidRPr="001052AB">
              <w:rPr>
                <w:rFonts w:ascii="Arial Narrow" w:hAnsi="Arial Narrow" w:cs="Times New Roman"/>
                <w:sz w:val="24"/>
                <w:szCs w:val="24"/>
              </w:rPr>
              <w:t>, napríklad lektorov</w:t>
            </w:r>
            <w:r w:rsidR="001E565F" w:rsidRPr="001052AB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a iné). Vybrané služby musia prispievať k dosahovaniu cieľa projektu a byť pre jeho realizáciu nevyhnutné.</w:t>
            </w:r>
          </w:p>
          <w:p w14:paraId="754A473A" w14:textId="3788AD7C" w:rsidR="00713A68" w:rsidRPr="001052AB" w:rsidRDefault="00713A68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2A00D7" w:rsidRPr="006567F1" w14:paraId="611E9D8B" w14:textId="77777777" w:rsidTr="6AEE61F3"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EAE9AF4" w14:textId="77777777" w:rsidR="006567F1" w:rsidRDefault="006567F1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0E019D87" w14:textId="3355D3E4" w:rsidR="002A00D7" w:rsidRPr="001052AB" w:rsidRDefault="002A00D7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860</w:t>
            </w:r>
          </w:p>
        </w:tc>
        <w:tc>
          <w:tcPr>
            <w:tcW w:w="29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0B10E8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6F04F08C" w14:textId="682E3097" w:rsidR="002A00D7" w:rsidRPr="001052AB" w:rsidRDefault="00FE0669" w:rsidP="001030F9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Spotrebný materiál a zásoby</w:t>
            </w:r>
          </w:p>
        </w:tc>
        <w:tc>
          <w:tcPr>
            <w:tcW w:w="6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05B7614" w14:textId="77777777" w:rsidR="006567F1" w:rsidRDefault="006567F1" w:rsidP="001702D7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51489E2B" w14:textId="7A956030" w:rsidR="006567F1" w:rsidRDefault="00FE0669" w:rsidP="001702D7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V rámci triedy sa zaraďujú hnuteľné veci s dobou použiteľnosti najviac jeden rok</w:t>
            </w:r>
            <w:del w:id="14" w:author="Peter Krištof" w:date="2025-07-09T08:36:00Z">
              <w:r w:rsidRPr="00C37DF2">
                <w:rPr>
                  <w:rFonts w:ascii="Times New Roman" w:hAnsi="Times New Roman" w:cs="Times New Roman"/>
                </w:rPr>
                <w:delText>. Bude sem zaradený</w:delText>
              </w:r>
            </w:del>
            <w:ins w:id="15" w:author="Peter Krištof" w:date="2025-07-09T08:36:00Z">
              <w:r w:rsidR="006567F1">
                <w:rPr>
                  <w:rFonts w:ascii="Arial Narrow" w:hAnsi="Arial Narrow" w:cs="Times New Roman"/>
                  <w:sz w:val="24"/>
                  <w:szCs w:val="24"/>
                </w:rPr>
                <w:t>,</w:t>
              </w:r>
            </w:ins>
            <w:r w:rsidR="00036597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napr. kancelársky spotrebný materiál, knihy, učebnice, učebné</w:t>
            </w:r>
            <w:r w:rsidR="00F301E7" w:rsidRPr="001052AB">
              <w:rPr>
                <w:rFonts w:ascii="Arial Narrow" w:hAnsi="Arial Narrow" w:cs="Times New Roman"/>
                <w:sz w:val="24"/>
                <w:szCs w:val="24"/>
              </w:rPr>
              <w:t xml:space="preserve"> pomôcky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 xml:space="preserve">, kompenzačné pomôcky, </w:t>
            </w:r>
            <w:r w:rsidR="00D43756" w:rsidRPr="001052AB">
              <w:rPr>
                <w:rFonts w:ascii="Arial Narrow" w:hAnsi="Arial Narrow" w:cs="Times New Roman"/>
                <w:sz w:val="24"/>
                <w:szCs w:val="24"/>
              </w:rPr>
              <w:t>terče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, pracovné odevy a pomôcky, obuv, ale aj materiál potrebný na výcvik, vrátane munície a</w:t>
            </w:r>
            <w:r w:rsidR="00540DB0" w:rsidRPr="001052AB">
              <w:rPr>
                <w:rFonts w:ascii="Arial Narrow" w:hAnsi="Arial Narrow" w:cs="Times New Roman"/>
                <w:sz w:val="24"/>
                <w:szCs w:val="24"/>
              </w:rPr>
              <w:t> 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streliva</w:t>
            </w:r>
            <w:r w:rsidR="00540DB0" w:rsidRPr="001052AB">
              <w:rPr>
                <w:rFonts w:ascii="Arial Narrow" w:hAnsi="Arial Narrow" w:cs="Times New Roman"/>
                <w:sz w:val="24"/>
                <w:szCs w:val="24"/>
              </w:rPr>
              <w:t xml:space="preserve"> a podobne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  <w:p w14:paraId="2B8D2704" w14:textId="1F1DB229" w:rsidR="008D37B6" w:rsidRPr="001052AB" w:rsidRDefault="008D37B6" w:rsidP="001702D7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2A00D7" w:rsidRPr="006567F1" w14:paraId="709E2D2E" w14:textId="77777777" w:rsidTr="6AEE61F3"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FEF81E7" w14:textId="77777777" w:rsidR="006567F1" w:rsidRDefault="006567F1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6E8EB635" w14:textId="69E8B834" w:rsidR="002A00D7" w:rsidRPr="001052AB" w:rsidRDefault="00FE0669" w:rsidP="00C37DF2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870</w:t>
            </w:r>
          </w:p>
        </w:tc>
        <w:tc>
          <w:tcPr>
            <w:tcW w:w="29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426CD3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73F111DA" w14:textId="04FF613F" w:rsidR="002A00D7" w:rsidRPr="001052AB" w:rsidRDefault="00540DB0" w:rsidP="001030F9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b/>
                <w:sz w:val="24"/>
                <w:szCs w:val="24"/>
              </w:rPr>
              <w:t>Osobitné výdavky súvisiace s cieľovými skupinami AMIF</w:t>
            </w:r>
          </w:p>
        </w:tc>
        <w:tc>
          <w:tcPr>
            <w:tcW w:w="6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7F2EE15" w14:textId="77777777" w:rsidR="006567F1" w:rsidRDefault="006567F1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19CACEFC" w14:textId="77777777" w:rsidR="006567F1" w:rsidRDefault="00540DB0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>Výdavky na tovary a služby, poplatky</w:t>
            </w:r>
            <w:r w:rsidR="00731ECE" w:rsidRPr="001052AB">
              <w:rPr>
                <w:rFonts w:ascii="Arial Narrow" w:hAnsi="Arial Narrow" w:cs="Times New Roman"/>
                <w:sz w:val="24"/>
                <w:szCs w:val="24"/>
              </w:rPr>
              <w:t>,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 xml:space="preserve"> finančné plnenia, ktoré prijímateľ vynaloží za účelom pomoci cieľovým skupinám alebo kompenzuje výdavky, ktoré vznikli na strane cieľových skupín </w:t>
            </w:r>
            <w:r w:rsidR="00731ECE" w:rsidRPr="001052AB">
              <w:rPr>
                <w:rFonts w:ascii="Arial Narrow" w:hAnsi="Arial Narrow" w:cs="Times New Roman"/>
                <w:sz w:val="24"/>
                <w:szCs w:val="24"/>
              </w:rPr>
              <w:t xml:space="preserve">a 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sú oprávnenými výdavkami v zmysle výzvy na predkladanie žiadosti o</w:t>
            </w:r>
            <w:r w:rsidR="00731ECE" w:rsidRPr="001052AB">
              <w:rPr>
                <w:rFonts w:ascii="Arial Narrow" w:hAnsi="Arial Narrow" w:cs="Times New Roman"/>
                <w:sz w:val="24"/>
                <w:szCs w:val="24"/>
              </w:rPr>
              <w:t> 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>NFP</w:t>
            </w:r>
            <w:r w:rsidR="00731ECE" w:rsidRPr="001052AB">
              <w:rPr>
                <w:rFonts w:ascii="Arial Narrow" w:hAnsi="Arial Narrow" w:cs="Times New Roman"/>
                <w:sz w:val="24"/>
                <w:szCs w:val="24"/>
              </w:rPr>
              <w:t>,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 xml:space="preserve"> resp. výzv</w:t>
            </w:r>
            <w:r w:rsidR="00731ECE" w:rsidRPr="001052AB">
              <w:rPr>
                <w:rFonts w:ascii="Arial Narrow" w:hAnsi="Arial Narrow" w:cs="Times New Roman"/>
                <w:sz w:val="24"/>
                <w:szCs w:val="24"/>
              </w:rPr>
              <w:t>y</w:t>
            </w:r>
            <w:r w:rsidRPr="001052AB">
              <w:rPr>
                <w:rFonts w:ascii="Arial Narrow" w:hAnsi="Arial Narrow" w:cs="Times New Roman"/>
                <w:sz w:val="24"/>
                <w:szCs w:val="24"/>
              </w:rPr>
              <w:t xml:space="preserve"> na predloženie národného projektu v rámci priameho zadania.</w:t>
            </w:r>
          </w:p>
          <w:p w14:paraId="0246C91E" w14:textId="2F4C3645" w:rsidR="002A00D7" w:rsidRPr="001052AB" w:rsidRDefault="002A00D7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F301E7" w:rsidRPr="006567F1" w14:paraId="7D0F0015" w14:textId="77777777" w:rsidTr="00882B9E"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303B00A" w14:textId="77777777" w:rsidR="00F301E7" w:rsidRDefault="00F301E7" w:rsidP="001030F9">
            <w:pPr>
              <w:jc w:val="both"/>
              <w:rPr>
                <w:ins w:id="16" w:author="Peter Krištof" w:date="2025-07-09T08:36:00Z"/>
                <w:rFonts w:ascii="Arial Narrow" w:hAnsi="Arial Narrow" w:cs="Times New Roman"/>
                <w:sz w:val="24"/>
                <w:szCs w:val="24"/>
              </w:rPr>
            </w:pPr>
          </w:p>
          <w:p w14:paraId="235A5A52" w14:textId="77777777" w:rsidR="004112C9" w:rsidRPr="00882B9E" w:rsidRDefault="004112C9" w:rsidP="00B7208C">
            <w:pPr>
              <w:jc w:val="center"/>
              <w:rPr>
                <w:ins w:id="17" w:author="Peter Krištof" w:date="2025-07-09T08:36:00Z"/>
                <w:rFonts w:ascii="Arial Narrow" w:hAnsi="Arial Narrow" w:cs="Times New Roman"/>
                <w:b/>
                <w:sz w:val="24"/>
                <w:szCs w:val="24"/>
              </w:rPr>
            </w:pPr>
            <w:ins w:id="18" w:author="Peter Krištof" w:date="2025-07-09T08:36:00Z">
              <w:r w:rsidRPr="00882B9E">
                <w:rPr>
                  <w:rFonts w:ascii="Arial Narrow" w:hAnsi="Arial Narrow" w:cs="Times New Roman"/>
                  <w:b/>
                  <w:sz w:val="24"/>
                  <w:szCs w:val="24"/>
                </w:rPr>
                <w:t>907</w:t>
              </w:r>
            </w:ins>
          </w:p>
          <w:p w14:paraId="7F384122" w14:textId="6DDE8CBF" w:rsidR="004112C9" w:rsidRPr="001052AB" w:rsidRDefault="004112C9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ins w:id="19" w:author="Peter Krištof" w:date="2025-07-09T08:36:00Z">
              <w:r w:rsidRPr="00882B9E">
                <w:rPr>
                  <w:rFonts w:ascii="Arial Narrow" w:hAnsi="Arial Narrow" w:cs="Times New Roman"/>
                  <w:b/>
                  <w:sz w:val="24"/>
                  <w:szCs w:val="24"/>
                </w:rPr>
                <w:t>915</w:t>
              </w:r>
            </w:ins>
          </w:p>
        </w:tc>
        <w:tc>
          <w:tcPr>
            <w:tcW w:w="2905" w:type="dxa"/>
            <w:tcBorders>
              <w:top w:val="single" w:sz="12" w:space="0" w:color="auto"/>
              <w:bottom w:val="single" w:sz="12" w:space="0" w:color="auto"/>
            </w:tcBorders>
          </w:tcPr>
          <w:p w14:paraId="2630B2EC" w14:textId="4F9800EE" w:rsidR="006567F1" w:rsidRDefault="00F301E7" w:rsidP="002334F0">
            <w:pPr>
              <w:jc w:val="both"/>
              <w:rPr>
                <w:ins w:id="20" w:author="Peter Krištof" w:date="2025-07-09T08:36:00Z"/>
                <w:rFonts w:ascii="Arial Narrow" w:hAnsi="Arial Narrow" w:cs="Times New Roman"/>
                <w:sz w:val="24"/>
                <w:szCs w:val="24"/>
              </w:rPr>
            </w:pPr>
            <w:del w:id="21" w:author="Peter Krištof" w:date="2025-07-09T08:36:00Z">
              <w:r w:rsidRPr="00C37DF2">
                <w:rPr>
                  <w:rFonts w:ascii="Times New Roman" w:hAnsi="Times New Roman" w:cs="Times New Roman"/>
                </w:rPr>
                <w:delText>Nepriame výdavky</w:delText>
              </w:r>
              <w:r w:rsidR="00362BF2" w:rsidRPr="00C37DF2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  <w:p w14:paraId="433A3E51" w14:textId="2746B190" w:rsidR="004112C9" w:rsidRPr="00882B9E" w:rsidRDefault="004112C9" w:rsidP="004112C9">
            <w:pPr>
              <w:jc w:val="both"/>
              <w:rPr>
                <w:ins w:id="22" w:author="Peter Krištof" w:date="2025-07-09T08:36:00Z"/>
                <w:rFonts w:ascii="Arial Narrow" w:hAnsi="Arial Narrow" w:cs="Times New Roman"/>
                <w:b/>
                <w:sz w:val="24"/>
                <w:szCs w:val="24"/>
              </w:rPr>
            </w:pPr>
            <w:ins w:id="23" w:author="Peter Krištof" w:date="2025-07-09T08:36:00Z">
              <w:r>
                <w:rPr>
                  <w:rFonts w:ascii="Arial Narrow" w:hAnsi="Arial Narrow" w:cs="Times New Roman"/>
                  <w:b/>
                  <w:sz w:val="24"/>
                  <w:szCs w:val="24"/>
                </w:rPr>
                <w:t>Paušálna sadzba na n</w:t>
              </w:r>
              <w:r w:rsidR="00F301E7" w:rsidRPr="001052AB">
                <w:rPr>
                  <w:rFonts w:ascii="Arial Narrow" w:hAnsi="Arial Narrow" w:cs="Times New Roman"/>
                  <w:b/>
                  <w:sz w:val="24"/>
                  <w:szCs w:val="24"/>
                </w:rPr>
                <w:t xml:space="preserve">epriame </w:t>
              </w:r>
              <w:r w:rsidR="00F301E7" w:rsidRPr="00882B9E">
                <w:rPr>
                  <w:rFonts w:ascii="Arial Narrow" w:hAnsi="Arial Narrow" w:cs="Times New Roman"/>
                  <w:b/>
                  <w:sz w:val="24"/>
                  <w:szCs w:val="24"/>
                </w:rPr>
                <w:t>výdavky</w:t>
              </w:r>
              <w:r w:rsidR="00362BF2" w:rsidRPr="00882B9E">
                <w:rPr>
                  <w:rFonts w:ascii="Arial Narrow" w:hAnsi="Arial Narrow" w:cs="Times New Roman"/>
                  <w:b/>
                  <w:sz w:val="24"/>
                  <w:szCs w:val="24"/>
                </w:rPr>
                <w:t xml:space="preserve"> </w:t>
              </w:r>
              <w:r w:rsidRPr="00882B9E">
                <w:rPr>
                  <w:rFonts w:ascii="Arial Narrow" w:hAnsi="Arial Narrow" w:cs="Times New Roman"/>
                  <w:b/>
                  <w:sz w:val="24"/>
                  <w:szCs w:val="24"/>
                </w:rPr>
                <w:t>podľa článku 54 nariadenia o spoločných ustanoveniach</w:t>
              </w:r>
              <w:r w:rsidRPr="00882B9E">
                <w:rPr>
                  <w:rFonts w:ascii="Arial Narrow" w:hAnsi="Arial Narrow" w:cs="Times New Roman"/>
                  <w:b/>
                  <w:sz w:val="24"/>
                  <w:szCs w:val="24"/>
                  <w:vertAlign w:val="superscript"/>
                </w:rPr>
                <w:t>1</w:t>
              </w:r>
            </w:ins>
          </w:p>
          <w:p w14:paraId="2C27BD33" w14:textId="14734BD4" w:rsidR="00F301E7" w:rsidRPr="001052AB" w:rsidRDefault="00F301E7" w:rsidP="002334F0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65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FACF9B" w14:textId="67135819" w:rsidR="006567F1" w:rsidRDefault="006567F1" w:rsidP="002334F0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14:paraId="69713B41" w14:textId="642F9883" w:rsidR="002334F0" w:rsidRPr="001052AB" w:rsidRDefault="002334F0" w:rsidP="002334F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1052AB">
              <w:rPr>
                <w:rFonts w:ascii="Arial Narrow" w:hAnsi="Arial Narrow" w:cs="Times New Roman"/>
                <w:sz w:val="24"/>
                <w:szCs w:val="24"/>
              </w:rPr>
              <w:t xml:space="preserve">Nepriame výdavky sa zatrieďujú v triede 9x – Zjednodušené vykazovanie výdavkov a financovanie,  ktoré nie je spojené s nákladmi,  podľa prílohy č.2 Príručky k oprávnenosti výdavkov programového obdobia 2021 – 2027 vydanej Ministerstvom investícií, regionálneho rozvoja a informatizácie Slovenskej republiky. </w:t>
            </w:r>
          </w:p>
          <w:p w14:paraId="0B920D25" w14:textId="4FA78A4B" w:rsidR="00F301E7" w:rsidRPr="001052AB" w:rsidRDefault="00F301E7" w:rsidP="001030F9">
            <w:pPr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882B9E" w:rsidRPr="006567F1" w14:paraId="0D7CACF8" w14:textId="77777777" w:rsidTr="00882B9E">
        <w:trPr>
          <w:ins w:id="24" w:author="Peter Krištof" w:date="2025-07-09T08:36:00Z"/>
        </w:trPr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D1AF2A7" w14:textId="77777777" w:rsidR="00882B9E" w:rsidRDefault="00882B9E" w:rsidP="00882B9E">
            <w:pPr>
              <w:jc w:val="center"/>
              <w:rPr>
                <w:ins w:id="25" w:author="Peter Krištof" w:date="2025-07-09T08:36:00Z"/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7DDBB659" w14:textId="77777777" w:rsidR="00882B9E" w:rsidRPr="001052AB" w:rsidRDefault="00882B9E" w:rsidP="00882B9E">
            <w:pPr>
              <w:jc w:val="center"/>
              <w:rPr>
                <w:ins w:id="26" w:author="Peter Krištof" w:date="2025-07-09T08:36:00Z"/>
                <w:rFonts w:ascii="Arial Narrow" w:hAnsi="Arial Narrow" w:cs="Times New Roman"/>
                <w:b/>
                <w:sz w:val="24"/>
                <w:szCs w:val="24"/>
              </w:rPr>
            </w:pPr>
            <w:ins w:id="27" w:author="Peter Krištof" w:date="2025-07-09T08:36:00Z">
              <w:r>
                <w:rPr>
                  <w:rFonts w:ascii="Arial Narrow" w:hAnsi="Arial Narrow" w:cs="Times New Roman"/>
                  <w:b/>
                  <w:sz w:val="24"/>
                  <w:szCs w:val="24"/>
                </w:rPr>
                <w:t>956</w:t>
              </w:r>
            </w:ins>
          </w:p>
        </w:tc>
        <w:tc>
          <w:tcPr>
            <w:tcW w:w="2905" w:type="dxa"/>
            <w:tcBorders>
              <w:top w:val="single" w:sz="12" w:space="0" w:color="auto"/>
              <w:bottom w:val="single" w:sz="12" w:space="0" w:color="auto"/>
            </w:tcBorders>
          </w:tcPr>
          <w:p w14:paraId="70EF71AF" w14:textId="77777777" w:rsidR="00882B9E" w:rsidRDefault="00882B9E" w:rsidP="00882B9E">
            <w:pPr>
              <w:jc w:val="both"/>
              <w:rPr>
                <w:ins w:id="28" w:author="Peter Krištof" w:date="2025-07-09T08:36:00Z"/>
                <w:rFonts w:ascii="Arial Narrow" w:hAnsi="Arial Narrow" w:cs="Times New Roman"/>
                <w:b/>
                <w:sz w:val="24"/>
                <w:szCs w:val="24"/>
              </w:rPr>
            </w:pPr>
          </w:p>
          <w:p w14:paraId="2CE9426F" w14:textId="77777777" w:rsidR="00882B9E" w:rsidRDefault="00882B9E" w:rsidP="00882B9E">
            <w:pPr>
              <w:jc w:val="both"/>
              <w:rPr>
                <w:ins w:id="29" w:author="Peter Krištof" w:date="2025-07-09T08:36:00Z"/>
                <w:rFonts w:ascii="Arial Narrow" w:hAnsi="Arial Narrow" w:cs="Times New Roman"/>
                <w:b/>
                <w:sz w:val="24"/>
                <w:szCs w:val="24"/>
              </w:rPr>
            </w:pPr>
            <w:ins w:id="30" w:author="Peter Krištof" w:date="2025-07-09T08:36:00Z">
              <w:r>
                <w:rPr>
                  <w:rFonts w:ascii="Arial Narrow" w:hAnsi="Arial Narrow" w:cs="Times New Roman"/>
                  <w:b/>
                  <w:sz w:val="24"/>
                  <w:szCs w:val="24"/>
                </w:rPr>
                <w:t>Paušálna sadzba na pokrytie zostávajúcich oprávnených nákladov projektu podľa článku 56 nariadenia o spoločných ustanoveniach</w:t>
              </w:r>
              <w:r>
                <w:rPr>
                  <w:rStyle w:val="Odkaznapoznmkupodiarou"/>
                  <w:rFonts w:ascii="Arial Narrow" w:hAnsi="Arial Narrow" w:cs="Times New Roman"/>
                  <w:b/>
                  <w:sz w:val="24"/>
                  <w:szCs w:val="24"/>
                </w:rPr>
                <w:footnoteReference w:id="2"/>
              </w:r>
            </w:ins>
          </w:p>
          <w:p w14:paraId="0BA6598B" w14:textId="77777777" w:rsidR="00882B9E" w:rsidRPr="001052AB" w:rsidRDefault="00882B9E" w:rsidP="00882B9E">
            <w:pPr>
              <w:jc w:val="both"/>
              <w:rPr>
                <w:ins w:id="34" w:author="Peter Krištof" w:date="2025-07-09T08:36:00Z"/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65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C5EC56" w14:textId="77777777" w:rsidR="00882B9E" w:rsidRDefault="00882B9E" w:rsidP="00882B9E">
            <w:pPr>
              <w:jc w:val="both"/>
              <w:rPr>
                <w:ins w:id="35" w:author="Peter Krištof" w:date="2025-07-09T08:36:00Z"/>
                <w:rFonts w:ascii="Arial Narrow" w:hAnsi="Arial Narrow" w:cs="Times New Roman"/>
                <w:sz w:val="24"/>
                <w:szCs w:val="24"/>
              </w:rPr>
            </w:pPr>
          </w:p>
          <w:p w14:paraId="4F08539E" w14:textId="77777777" w:rsidR="00882B9E" w:rsidRPr="001052AB" w:rsidRDefault="00882B9E" w:rsidP="00882B9E">
            <w:pPr>
              <w:jc w:val="both"/>
              <w:rPr>
                <w:ins w:id="36" w:author="Peter Krištof" w:date="2025-07-09T08:36:00Z"/>
                <w:rFonts w:ascii="Arial Narrow" w:hAnsi="Arial Narrow" w:cs="Times New Roman"/>
                <w:sz w:val="24"/>
                <w:szCs w:val="24"/>
              </w:rPr>
            </w:pPr>
            <w:ins w:id="37" w:author="Peter Krištof" w:date="2025-07-09T08:36:00Z">
              <w:r>
                <w:rPr>
                  <w:rFonts w:ascii="Arial Narrow" w:hAnsi="Arial Narrow" w:cs="Times New Roman"/>
                  <w:sz w:val="24"/>
                  <w:szCs w:val="24"/>
                </w:rPr>
                <w:t xml:space="preserve">Výdavky na financovanie ostatných oprávnených nákladov projektu s využitím paušálnej sadzby do výšky 40 % oprávnených priamych nákladov na zamestnancov. V rámci triedy sa zaraďujú všetky výdavky okrem priamych osobných nákladov. </w:t>
              </w:r>
            </w:ins>
          </w:p>
        </w:tc>
      </w:tr>
    </w:tbl>
    <w:p w14:paraId="11412A74" w14:textId="77777777" w:rsidR="00342EB8" w:rsidRPr="001052AB" w:rsidRDefault="00342EB8">
      <w:pPr>
        <w:rPr>
          <w:rFonts w:ascii="Arial Narrow" w:hAnsi="Arial Narrow"/>
          <w:sz w:val="24"/>
          <w:szCs w:val="24"/>
        </w:rPr>
      </w:pPr>
    </w:p>
    <w:sectPr w:rsidR="00342EB8" w:rsidRPr="001052AB" w:rsidSect="00942E0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30" w:right="851" w:bottom="851" w:left="85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EA04650" w16cex:dateUtc="2024-11-26T12:11:17.719Z"/>
  <w16cex:commentExtensible w16cex:durableId="2176AA22" w16cex:dateUtc="2024-11-26T12:20:31.00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6AD0356" w16cid:durableId="160F3E64"/>
  <w16cid:commentId w16cid:paraId="7646597E" w16cid:durableId="71B3CB64"/>
  <w16cid:commentId w16cid:paraId="17745511" w16cid:durableId="2EA04650"/>
  <w16cid:commentId w16cid:paraId="49B44864" w16cid:durableId="2176AA2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9228C" w14:textId="77777777" w:rsidR="00D60C07" w:rsidRDefault="00D60C07" w:rsidP="00D921D2">
      <w:pPr>
        <w:spacing w:after="0" w:line="240" w:lineRule="auto"/>
      </w:pPr>
      <w:r>
        <w:separator/>
      </w:r>
    </w:p>
  </w:endnote>
  <w:endnote w:type="continuationSeparator" w:id="0">
    <w:p w14:paraId="509C8FA2" w14:textId="77777777" w:rsidR="00D60C07" w:rsidRDefault="00D60C07" w:rsidP="00D921D2">
      <w:pPr>
        <w:spacing w:after="0" w:line="240" w:lineRule="auto"/>
      </w:pPr>
      <w:r>
        <w:continuationSeparator/>
      </w:r>
    </w:p>
  </w:endnote>
  <w:endnote w:type="continuationNotice" w:id="1">
    <w:p w14:paraId="0D22509F" w14:textId="77777777" w:rsidR="00D60C07" w:rsidRDefault="00D60C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38" w:author="Peter Krištof" w:date="2025-07-09T08:36:00Z"/>
  <w:sdt>
    <w:sdtPr>
      <w:id w:val="-900290923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customXmlInsRangeEnd w:id="38"/>
      <w:p w14:paraId="3DA723AC" w14:textId="254A3D32" w:rsidR="00882B9E" w:rsidRPr="00D9745B" w:rsidRDefault="00882B9E">
        <w:pPr>
          <w:pStyle w:val="Pta"/>
          <w:jc w:val="center"/>
          <w:rPr>
            <w:rFonts w:ascii="Arial Narrow" w:hAnsi="Arial Narrow"/>
          </w:rPr>
        </w:pPr>
        <w:ins w:id="39" w:author="Peter Krištof" w:date="2025-07-09T08:36:00Z">
          <w:r w:rsidRPr="00D9745B">
            <w:rPr>
              <w:rFonts w:ascii="Arial Narrow" w:hAnsi="Arial Narrow"/>
            </w:rPr>
            <w:fldChar w:fldCharType="begin"/>
          </w:r>
          <w:r w:rsidRPr="00D9745B">
            <w:rPr>
              <w:rFonts w:ascii="Arial Narrow" w:hAnsi="Arial Narrow"/>
            </w:rPr>
            <w:instrText>PAGE   \* MERGEFORMAT</w:instrText>
          </w:r>
          <w:r w:rsidRPr="00D9745B">
            <w:rPr>
              <w:rFonts w:ascii="Arial Narrow" w:hAnsi="Arial Narrow"/>
            </w:rPr>
            <w:fldChar w:fldCharType="separate"/>
          </w:r>
        </w:ins>
        <w:r w:rsidR="00D60C07">
          <w:rPr>
            <w:rFonts w:ascii="Arial Narrow" w:hAnsi="Arial Narrow"/>
            <w:noProof/>
          </w:rPr>
          <w:t>3</w:t>
        </w:r>
        <w:ins w:id="40" w:author="Peter Krištof" w:date="2025-07-09T08:36:00Z">
          <w:r w:rsidRPr="00D9745B">
            <w:rPr>
              <w:rFonts w:ascii="Arial Narrow" w:hAnsi="Arial Narrow"/>
            </w:rPr>
            <w:fldChar w:fldCharType="end"/>
          </w:r>
        </w:ins>
      </w:p>
      <w:customXmlInsRangeStart w:id="41" w:author="Peter Krištof" w:date="2025-07-09T08:36:00Z"/>
    </w:sdtContent>
  </w:sdt>
  <w:customXmlInsRangeEnd w:id="41"/>
  <w:p w14:paraId="72ADF69C" w14:textId="77777777" w:rsidR="00882B9E" w:rsidRDefault="00882B9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A9619" w14:textId="18E9BB18" w:rsidR="00882B9E" w:rsidRDefault="00882B9E">
    <w:pPr>
      <w:pStyle w:val="Pta"/>
      <w:jc w:val="center"/>
    </w:pPr>
  </w:p>
  <w:p w14:paraId="2D6081DC" w14:textId="77777777" w:rsidR="00882B9E" w:rsidRDefault="00882B9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5A8EE" w14:textId="77777777" w:rsidR="00D60C07" w:rsidRDefault="00D60C07" w:rsidP="00D921D2">
      <w:pPr>
        <w:spacing w:after="0" w:line="240" w:lineRule="auto"/>
      </w:pPr>
      <w:r>
        <w:separator/>
      </w:r>
    </w:p>
  </w:footnote>
  <w:footnote w:type="continuationSeparator" w:id="0">
    <w:p w14:paraId="7A6590AD" w14:textId="77777777" w:rsidR="00D60C07" w:rsidRDefault="00D60C07" w:rsidP="00D921D2">
      <w:pPr>
        <w:spacing w:after="0" w:line="240" w:lineRule="auto"/>
      </w:pPr>
      <w:r>
        <w:continuationSeparator/>
      </w:r>
    </w:p>
  </w:footnote>
  <w:footnote w:type="continuationNotice" w:id="1">
    <w:p w14:paraId="40C2F7AF" w14:textId="77777777" w:rsidR="00D60C07" w:rsidRDefault="00D60C07">
      <w:pPr>
        <w:spacing w:after="0" w:line="240" w:lineRule="auto"/>
      </w:pPr>
    </w:p>
  </w:footnote>
  <w:footnote w:id="2">
    <w:p w14:paraId="03044E09" w14:textId="77777777" w:rsidR="00882B9E" w:rsidRPr="00882B9E" w:rsidRDefault="00882B9E" w:rsidP="00882B9E">
      <w:pPr>
        <w:spacing w:line="252" w:lineRule="auto"/>
        <w:jc w:val="both"/>
        <w:rPr>
          <w:ins w:id="31" w:author="Peter Krištof" w:date="2025-07-09T08:36:00Z"/>
          <w:rFonts w:ascii="Arial Narrow" w:hAnsi="Arial Narrow"/>
          <w:sz w:val="20"/>
          <w:szCs w:val="20"/>
        </w:rPr>
      </w:pPr>
      <w:ins w:id="32" w:author="Peter Krištof" w:date="2025-07-09T08:36:00Z">
        <w:r w:rsidRPr="00882B9E">
          <w:rPr>
            <w:rStyle w:val="Odkaznapoznmkupodiarou"/>
            <w:rFonts w:ascii="Arial Narrow" w:hAnsi="Arial Narrow"/>
            <w:sz w:val="20"/>
            <w:szCs w:val="20"/>
          </w:rPr>
          <w:footnoteRef/>
        </w:r>
        <w:r w:rsidRPr="00882B9E">
          <w:rPr>
            <w:rFonts w:ascii="Arial Narrow" w:hAnsi="Arial Narrow"/>
            <w:sz w:val="20"/>
            <w:szCs w:val="20"/>
          </w:rPr>
          <w:t xml:space="preserve"> Nariadenie Európskeho parlamentu a Rady (EÚ) 2021/1060 z 24. júna 2021, ktorým sa stanovujú spoločné ustanovenia o Európskom fonde regionálneho rozvoja, Európskom sociálnom fonde plus, Kohéznom fonde, Fonde na spravodlivú transformáciu a Európskom námornom, rybolovnom a  akvakultúrnom fonde a rozpočtové pravidlá pre uveden</w:t>
        </w:r>
        <w:r>
          <w:rPr>
            <w:rFonts w:ascii="Arial Narrow" w:hAnsi="Arial Narrow"/>
            <w:sz w:val="20"/>
            <w:szCs w:val="20"/>
          </w:rPr>
          <w:t>zme</w:t>
        </w:r>
        <w:r w:rsidRPr="00882B9E">
          <w:rPr>
            <w:rFonts w:ascii="Arial Narrow" w:hAnsi="Arial Narrow"/>
            <w:sz w:val="20"/>
            <w:szCs w:val="20"/>
          </w:rPr>
          <w:t>é fondy, ako aj pre Fond pre azyl, migráciu a integráciu, Fond pre vnútornú bezpečnosť a Nástroj finančnej podpory na riadenie hraníc a vízovú politiku (ďalej „nariadenie o spoločných ustanoveniach“ alebo „CPR“)</w:t>
        </w:r>
        <w:r>
          <w:rPr>
            <w:rFonts w:ascii="Arial Narrow" w:hAnsi="Arial Narrow"/>
            <w:sz w:val="20"/>
            <w:szCs w:val="20"/>
          </w:rPr>
          <w:t xml:space="preserve"> vrátane zmien, doplnení a opráv</w:t>
        </w:r>
        <w:r w:rsidRPr="00882B9E">
          <w:rPr>
            <w:rFonts w:ascii="Arial Narrow" w:hAnsi="Arial Narrow"/>
            <w:sz w:val="20"/>
            <w:szCs w:val="20"/>
          </w:rPr>
          <w:t>,</w:t>
        </w:r>
      </w:ins>
    </w:p>
    <w:p w14:paraId="57325BA0" w14:textId="77777777" w:rsidR="00882B9E" w:rsidRDefault="00882B9E" w:rsidP="00882B9E">
      <w:pPr>
        <w:pStyle w:val="Textpoznmkypodiarou"/>
        <w:rPr>
          <w:ins w:id="33" w:author="Peter Krištof" w:date="2025-07-09T08:36:00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63D05" w14:textId="77777777" w:rsidR="00D60C07" w:rsidRDefault="00D60C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69BB1" w14:textId="77777777" w:rsidR="00882B9E" w:rsidRPr="001052AB" w:rsidRDefault="00882B9E" w:rsidP="00942E0E">
    <w:pPr>
      <w:pStyle w:val="Hlavika"/>
      <w:jc w:val="right"/>
      <w:rPr>
        <w:rFonts w:ascii="Arial Narrow" w:hAnsi="Arial Narrow" w:cs="Times New Roman"/>
      </w:rPr>
    </w:pPr>
    <w:r w:rsidRPr="001052AB">
      <w:rPr>
        <w:rFonts w:ascii="Arial Narrow" w:hAnsi="Arial Narrow" w:cs="Times New Roman"/>
      </w:rPr>
      <w:t xml:space="preserve">Príloha č. 1 </w:t>
    </w:r>
  </w:p>
  <w:p w14:paraId="608EA351" w14:textId="4A7C71B2" w:rsidR="00882B9E" w:rsidRDefault="00882B9E" w:rsidP="00942E0E">
    <w:pPr>
      <w:pStyle w:val="Hlavika"/>
      <w:jc w:val="right"/>
      <w:rPr>
        <w:ins w:id="42" w:author="Peter Krištof" w:date="2025-07-09T08:36:00Z"/>
        <w:rFonts w:ascii="Arial Narrow" w:hAnsi="Arial Narrow" w:cs="Times New Roman"/>
      </w:rPr>
    </w:pPr>
    <w:r w:rsidRPr="001052AB">
      <w:rPr>
        <w:rFonts w:ascii="Arial Narrow" w:hAnsi="Arial Narrow" w:cs="Times New Roman"/>
      </w:rPr>
      <w:t xml:space="preserve">k Príručke k oprávnenosti výdavkov programov FVZ, </w:t>
    </w:r>
    <w:del w:id="43" w:author="Peter Krištof" w:date="2025-07-09T08:36:00Z">
      <w:r w:rsidR="00942E0E">
        <w:rPr>
          <w:rFonts w:ascii="Times New Roman" w:hAnsi="Times New Roman" w:cs="Times New Roman"/>
        </w:rPr>
        <w:delText>programové obdobie</w:delText>
      </w:r>
    </w:del>
  </w:p>
  <w:p w14:paraId="78C4730D" w14:textId="1114D593" w:rsidR="00882B9E" w:rsidRPr="001052AB" w:rsidRDefault="00882B9E" w:rsidP="00942E0E">
    <w:pPr>
      <w:pStyle w:val="Hlavika"/>
      <w:jc w:val="right"/>
      <w:rPr>
        <w:rFonts w:ascii="Arial Narrow" w:hAnsi="Arial Narrow" w:cs="Times New Roman"/>
      </w:rPr>
    </w:pPr>
    <w:ins w:id="44" w:author="Peter Krištof" w:date="2025-07-09T08:36:00Z">
      <w:r>
        <w:rPr>
          <w:rFonts w:ascii="Arial Narrow" w:hAnsi="Arial Narrow" w:cs="Times New Roman"/>
        </w:rPr>
        <w:t>na roky</w:t>
      </w:r>
    </w:ins>
    <w:r w:rsidRPr="001052AB">
      <w:rPr>
        <w:rFonts w:ascii="Arial Narrow" w:hAnsi="Arial Narrow" w:cs="Times New Roman"/>
      </w:rPr>
      <w:t xml:space="preserve"> 2021 – 2027</w:t>
    </w:r>
  </w:p>
  <w:p w14:paraId="237EC04C" w14:textId="77777777" w:rsidR="00882B9E" w:rsidRDefault="00882B9E">
    <w:pPr>
      <w:pStyle w:val="Hlavika"/>
    </w:pPr>
  </w:p>
  <w:p w14:paraId="50A3DFC7" w14:textId="77777777" w:rsidR="00882B9E" w:rsidRDefault="00882B9E">
    <w:pPr>
      <w:pStyle w:val="Hlavika"/>
    </w:pPr>
  </w:p>
  <w:p w14:paraId="39CCA9AA" w14:textId="77777777" w:rsidR="00882B9E" w:rsidRDefault="00882B9E">
    <w:pPr>
      <w:pStyle w:val="Hlavika"/>
    </w:pPr>
    <w:r w:rsidRPr="000B273D">
      <w:rPr>
        <w:noProof/>
        <w:lang w:eastAsia="sk-SK"/>
      </w:rPr>
      <w:drawing>
        <wp:inline distT="0" distB="0" distL="0" distR="0" wp14:anchorId="7B95A676" wp14:editId="371FF68D">
          <wp:extent cx="5756910" cy="501015"/>
          <wp:effectExtent l="0" t="0" r="0" b="0"/>
          <wp:docPr id="1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19B1BD" w14:textId="77777777" w:rsidR="00882B9E" w:rsidRDefault="00882B9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47B09"/>
    <w:multiLevelType w:val="hybridMultilevel"/>
    <w:tmpl w:val="B1B858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10793"/>
    <w:multiLevelType w:val="hybridMultilevel"/>
    <w:tmpl w:val="8DAA1F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27CB5"/>
    <w:multiLevelType w:val="hybridMultilevel"/>
    <w:tmpl w:val="1E5E55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B2083"/>
    <w:multiLevelType w:val="hybridMultilevel"/>
    <w:tmpl w:val="CF7C657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8C0478"/>
    <w:multiLevelType w:val="hybridMultilevel"/>
    <w:tmpl w:val="CE02CB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Krištof">
    <w15:presenceInfo w15:providerId="None" w15:userId="Peter Krišto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A68"/>
    <w:rsid w:val="00036597"/>
    <w:rsid w:val="00042A98"/>
    <w:rsid w:val="00045AE9"/>
    <w:rsid w:val="00053F9B"/>
    <w:rsid w:val="0006164F"/>
    <w:rsid w:val="00066858"/>
    <w:rsid w:val="00085692"/>
    <w:rsid w:val="00092954"/>
    <w:rsid w:val="000B757D"/>
    <w:rsid w:val="000C763C"/>
    <w:rsid w:val="000D6A80"/>
    <w:rsid w:val="001028CB"/>
    <w:rsid w:val="001030F9"/>
    <w:rsid w:val="001052AB"/>
    <w:rsid w:val="00114A22"/>
    <w:rsid w:val="00126F31"/>
    <w:rsid w:val="0015720C"/>
    <w:rsid w:val="00162103"/>
    <w:rsid w:val="00167167"/>
    <w:rsid w:val="001702D7"/>
    <w:rsid w:val="0018577F"/>
    <w:rsid w:val="00187230"/>
    <w:rsid w:val="001D2A7B"/>
    <w:rsid w:val="001E093E"/>
    <w:rsid w:val="001E565F"/>
    <w:rsid w:val="00221968"/>
    <w:rsid w:val="002334F0"/>
    <w:rsid w:val="002A00D7"/>
    <w:rsid w:val="002C11CB"/>
    <w:rsid w:val="00307999"/>
    <w:rsid w:val="00342EB8"/>
    <w:rsid w:val="00362BF2"/>
    <w:rsid w:val="003710BE"/>
    <w:rsid w:val="003D6500"/>
    <w:rsid w:val="003D72AB"/>
    <w:rsid w:val="003F63EA"/>
    <w:rsid w:val="0040637E"/>
    <w:rsid w:val="004112BF"/>
    <w:rsid w:val="004112C9"/>
    <w:rsid w:val="00417CA8"/>
    <w:rsid w:val="00454E38"/>
    <w:rsid w:val="004A49A2"/>
    <w:rsid w:val="005233D3"/>
    <w:rsid w:val="00533C4D"/>
    <w:rsid w:val="00540DB0"/>
    <w:rsid w:val="005428E8"/>
    <w:rsid w:val="0056576A"/>
    <w:rsid w:val="0058665E"/>
    <w:rsid w:val="00596B48"/>
    <w:rsid w:val="005A057D"/>
    <w:rsid w:val="005A102D"/>
    <w:rsid w:val="005D5165"/>
    <w:rsid w:val="00643EED"/>
    <w:rsid w:val="00651B8A"/>
    <w:rsid w:val="006537EE"/>
    <w:rsid w:val="006567F1"/>
    <w:rsid w:val="00666A35"/>
    <w:rsid w:val="00676643"/>
    <w:rsid w:val="00686623"/>
    <w:rsid w:val="006A1986"/>
    <w:rsid w:val="006B21EF"/>
    <w:rsid w:val="006D6A6E"/>
    <w:rsid w:val="00711EC6"/>
    <w:rsid w:val="00713A68"/>
    <w:rsid w:val="00731ECE"/>
    <w:rsid w:val="00755383"/>
    <w:rsid w:val="0075740C"/>
    <w:rsid w:val="008121F4"/>
    <w:rsid w:val="00832516"/>
    <w:rsid w:val="00867F11"/>
    <w:rsid w:val="00882B9E"/>
    <w:rsid w:val="00892FA6"/>
    <w:rsid w:val="008A677B"/>
    <w:rsid w:val="008D37B6"/>
    <w:rsid w:val="009339DB"/>
    <w:rsid w:val="00942E0E"/>
    <w:rsid w:val="009538E9"/>
    <w:rsid w:val="0095457D"/>
    <w:rsid w:val="00981C8A"/>
    <w:rsid w:val="00986EE8"/>
    <w:rsid w:val="009A0A1F"/>
    <w:rsid w:val="009B3CF6"/>
    <w:rsid w:val="009C1733"/>
    <w:rsid w:val="009D1936"/>
    <w:rsid w:val="009F2648"/>
    <w:rsid w:val="009F4964"/>
    <w:rsid w:val="00A325A5"/>
    <w:rsid w:val="00A7066C"/>
    <w:rsid w:val="00A7226E"/>
    <w:rsid w:val="00A9421A"/>
    <w:rsid w:val="00AC16B9"/>
    <w:rsid w:val="00AD7DB3"/>
    <w:rsid w:val="00B4224E"/>
    <w:rsid w:val="00B474C5"/>
    <w:rsid w:val="00B7208C"/>
    <w:rsid w:val="00B75156"/>
    <w:rsid w:val="00BB0ECE"/>
    <w:rsid w:val="00BC128E"/>
    <w:rsid w:val="00BC2AA9"/>
    <w:rsid w:val="00C0073D"/>
    <w:rsid w:val="00C35B39"/>
    <w:rsid w:val="00C35ED8"/>
    <w:rsid w:val="00C37DF2"/>
    <w:rsid w:val="00C47555"/>
    <w:rsid w:val="00C80D87"/>
    <w:rsid w:val="00C870F5"/>
    <w:rsid w:val="00C9603F"/>
    <w:rsid w:val="00CD4A51"/>
    <w:rsid w:val="00CD5167"/>
    <w:rsid w:val="00CE1946"/>
    <w:rsid w:val="00CE196A"/>
    <w:rsid w:val="00CF151F"/>
    <w:rsid w:val="00D30758"/>
    <w:rsid w:val="00D346C6"/>
    <w:rsid w:val="00D379A1"/>
    <w:rsid w:val="00D43756"/>
    <w:rsid w:val="00D60C07"/>
    <w:rsid w:val="00D63A55"/>
    <w:rsid w:val="00D70EBF"/>
    <w:rsid w:val="00D82B5E"/>
    <w:rsid w:val="00D9091D"/>
    <w:rsid w:val="00D921D2"/>
    <w:rsid w:val="00D95643"/>
    <w:rsid w:val="00D9745B"/>
    <w:rsid w:val="00DB6125"/>
    <w:rsid w:val="00DE67F9"/>
    <w:rsid w:val="00DF4F78"/>
    <w:rsid w:val="00DF5A23"/>
    <w:rsid w:val="00E42501"/>
    <w:rsid w:val="00E87766"/>
    <w:rsid w:val="00E91D1E"/>
    <w:rsid w:val="00EA6766"/>
    <w:rsid w:val="00F0355F"/>
    <w:rsid w:val="00F0664A"/>
    <w:rsid w:val="00F301E7"/>
    <w:rsid w:val="00F37959"/>
    <w:rsid w:val="00FA36B7"/>
    <w:rsid w:val="00FA6447"/>
    <w:rsid w:val="00FC4183"/>
    <w:rsid w:val="00FE0669"/>
    <w:rsid w:val="00FF48A2"/>
    <w:rsid w:val="1DC7EB69"/>
    <w:rsid w:val="2AD9321F"/>
    <w:rsid w:val="48D673CB"/>
    <w:rsid w:val="6AEE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3593D"/>
  <w15:chartTrackingRefBased/>
  <w15:docId w15:val="{76049868-D8F8-4949-850C-7B7511150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091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13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8121F4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A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1986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909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909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9091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09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091D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5A102D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D92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21D2"/>
  </w:style>
  <w:style w:type="paragraph" w:styleId="Pta">
    <w:name w:val="footer"/>
    <w:basedOn w:val="Normlny"/>
    <w:link w:val="PtaChar"/>
    <w:uiPriority w:val="99"/>
    <w:unhideWhenUsed/>
    <w:rsid w:val="00D92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21D2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4250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4250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42501"/>
    <w:rPr>
      <w:vertAlign w:val="superscript"/>
    </w:r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basedOn w:val="Predvolenpsmoodseku"/>
    <w:link w:val="Odsekzoznamu"/>
    <w:uiPriority w:val="34"/>
    <w:qFormat/>
    <w:locked/>
    <w:rsid w:val="00E42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04b96619849a4e00" Type="http://schemas.microsoft.com/office/2018/08/relationships/commentsExtensible" Target="commentsExtensi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48fc428265b24d35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B6125E74A1B646B2BDFA6F2B86B3B5" ma:contentTypeVersion="15" ma:contentTypeDescription="Umožňuje vytvoriť nový dokument." ma:contentTypeScope="" ma:versionID="ea99697ac04c8eae7c443bcc59cedd6d">
  <xsd:schema xmlns:xsd="http://www.w3.org/2001/XMLSchema" xmlns:xs="http://www.w3.org/2001/XMLSchema" xmlns:p="http://schemas.microsoft.com/office/2006/metadata/properties" xmlns:ns2="e3a8a07d-bbc6-4e76-8546-93498be5a9ce" xmlns:ns3="00c2cc4a-d2aa-40a1-9041-5bd634913ece" targetNamespace="http://schemas.microsoft.com/office/2006/metadata/properties" ma:root="true" ma:fieldsID="7ca8c9615f0c8c5c0bc83b852c71032d" ns2:_="" ns3:_="">
    <xsd:import namespace="e3a8a07d-bbc6-4e76-8546-93498be5a9ce"/>
    <xsd:import namespace="00c2cc4a-d2aa-40a1-9041-5bd634913e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a8a07d-bbc6-4e76-8546-93498be5a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a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2cc4a-d2aa-40a1-9041-5bd634913ec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2117513-d8e3-4b18-869f-03ec9771a3dd}" ma:internalName="TaxCatchAll" ma:showField="CatchAllData" ma:web="00c2cc4a-d2aa-40a1-9041-5bd634913e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c2cc4a-d2aa-40a1-9041-5bd634913ece" xsi:nil="true"/>
    <lcf76f155ced4ddcb4097134ff3c332f xmlns="e3a8a07d-bbc6-4e76-8546-93498be5a9c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B6125E74A1B646B2BDFA6F2B86B3B5" ma:contentTypeVersion="15" ma:contentTypeDescription="Umožňuje vytvoriť nový dokument." ma:contentTypeScope="" ma:versionID="ea99697ac04c8eae7c443bcc59cedd6d">
  <xsd:schema xmlns:xsd="http://www.w3.org/2001/XMLSchema" xmlns:xs="http://www.w3.org/2001/XMLSchema" xmlns:p="http://schemas.microsoft.com/office/2006/metadata/properties" xmlns:ns2="e3a8a07d-bbc6-4e76-8546-93498be5a9ce" xmlns:ns3="00c2cc4a-d2aa-40a1-9041-5bd634913ece" targetNamespace="http://schemas.microsoft.com/office/2006/metadata/properties" ma:root="true" ma:fieldsID="7ca8c9615f0c8c5c0bc83b852c71032d" ns2:_="" ns3:_="">
    <xsd:import namespace="e3a8a07d-bbc6-4e76-8546-93498be5a9ce"/>
    <xsd:import namespace="00c2cc4a-d2aa-40a1-9041-5bd634913e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a8a07d-bbc6-4e76-8546-93498be5a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a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2cc4a-d2aa-40a1-9041-5bd634913ec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2117513-d8e3-4b18-869f-03ec9771a3dd}" ma:internalName="TaxCatchAll" ma:showField="CatchAllData" ma:web="00c2cc4a-d2aa-40a1-9041-5bd634913e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7E772-51C8-46CA-B151-1060A593F5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a8a07d-bbc6-4e76-8546-93498be5a9ce"/>
    <ds:schemaRef ds:uri="00c2cc4a-d2aa-40a1-9041-5bd634913e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630410-F8D6-4DC5-B38D-2911D1A505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FB857C-8C0E-454A-9992-1A078495F56A}">
  <ds:schemaRefs>
    <ds:schemaRef ds:uri="http://schemas.microsoft.com/office/2006/documentManagement/types"/>
    <ds:schemaRef ds:uri="e3a8a07d-bbc6-4e76-8546-93498be5a9c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00c2cc4a-d2aa-40a1-9041-5bd634913ece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25E9699-EFE4-4175-AFFB-2FEA93358E4B}"/>
</file>

<file path=customXml/itemProps5.xml><?xml version="1.0" encoding="utf-8"?>
<ds:datastoreItem xmlns:ds="http://schemas.openxmlformats.org/officeDocument/2006/customXml" ds:itemID="{FC8C2BE1-BA80-4BD3-B0AD-A3A061B00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Vetrecin</dc:creator>
  <cp:keywords/>
  <dc:description/>
  <cp:lastModifiedBy>Peter Krištof</cp:lastModifiedBy>
  <cp:revision>1</cp:revision>
  <cp:lastPrinted>2025-03-27T07:46:00Z</cp:lastPrinted>
  <dcterms:created xsi:type="dcterms:W3CDTF">2025-03-20T09:45:00Z</dcterms:created>
  <dcterms:modified xsi:type="dcterms:W3CDTF">2025-07-09T06:37:00Z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0x010100F8B6125E74A1B646B2BDFA6F2B86B3B5</vt:lpwstr>
  </property>
  <property fmtid="{D5CDD505-2E9C-101B-9397-08002B2CF9AE}" pid="3" name="MediaServiceImageTags">
    <vt:lpwstr/>
  </property>
</Properties>
</file>